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4D43F7" w14:textId="5935219D" w:rsidR="004237FE" w:rsidRPr="008466A0" w:rsidRDefault="004237FE" w:rsidP="008466A0">
      <w:pPr>
        <w:spacing w:after="0" w:line="300" w:lineRule="exact"/>
        <w:outlineLvl w:val="0"/>
        <w:rPr>
          <w:rFonts w:ascii="Arial" w:hAnsi="Arial" w:cs="Arial"/>
          <w:b/>
          <w:bCs/>
          <w:caps/>
          <w:color w:val="0000FF"/>
          <w:kern w:val="32"/>
          <w:sz w:val="28"/>
        </w:rPr>
      </w:pPr>
    </w:p>
    <w:p w14:paraId="0DAE06F4" w14:textId="330D493C" w:rsidR="00A43737" w:rsidRPr="008466A0" w:rsidRDefault="00A43737" w:rsidP="008466A0">
      <w:pPr>
        <w:shd w:val="clear" w:color="auto" w:fill="4472C4" w:themeFill="accent5"/>
        <w:spacing w:after="0" w:line="300" w:lineRule="exact"/>
        <w:jc w:val="both"/>
        <w:rPr>
          <w:rFonts w:ascii="Arial" w:hAnsi="Arial" w:cs="Arial"/>
          <w:b/>
          <w:bCs/>
          <w:color w:val="FFFFFF" w:themeColor="background1"/>
          <w:sz w:val="20"/>
          <w:szCs w:val="20"/>
        </w:rPr>
      </w:pPr>
      <w:r w:rsidRPr="008466A0">
        <w:rPr>
          <w:rFonts w:ascii="Arial" w:hAnsi="Arial" w:cs="Arial"/>
          <w:b/>
          <w:bCs/>
          <w:color w:val="FFFFFF" w:themeColor="background1"/>
          <w:sz w:val="20"/>
          <w:szCs w:val="20"/>
        </w:rPr>
        <w:t>Allegato</w:t>
      </w:r>
      <w:r w:rsidR="006339BF">
        <w:rPr>
          <w:rFonts w:ascii="Arial" w:hAnsi="Arial" w:cs="Arial"/>
          <w:b/>
          <w:bCs/>
          <w:color w:val="FFFFFF" w:themeColor="background1"/>
          <w:sz w:val="20"/>
          <w:szCs w:val="20"/>
        </w:rPr>
        <w:t xml:space="preserve"> 1</w:t>
      </w:r>
      <w:r w:rsidRPr="008466A0">
        <w:rPr>
          <w:rFonts w:ascii="Arial" w:hAnsi="Arial" w:cs="Arial"/>
          <w:b/>
          <w:bCs/>
          <w:color w:val="FFFFFF" w:themeColor="background1"/>
          <w:sz w:val="20"/>
          <w:szCs w:val="20"/>
        </w:rPr>
        <w:t xml:space="preserve"> - FACSIMILE DICHIARAZIONE AGGIUNTIVA RILASCIATA AI SENSI DEGLI ARTT. 46, 47 E 76 DEL D.P.R. 445/2000 per la partecipazione all’Appalto Specifico indetto da Consip S.p.A. nell’ambito dello SDA per la </w:t>
      </w:r>
      <w:r w:rsidR="00904BE3" w:rsidRPr="00904BE3">
        <w:rPr>
          <w:rFonts w:ascii="Arial" w:hAnsi="Arial" w:cs="Arial"/>
          <w:b/>
          <w:bCs/>
          <w:color w:val="FFFFFF" w:themeColor="background1"/>
          <w:sz w:val="20"/>
          <w:szCs w:val="20"/>
        </w:rPr>
        <w:t>fornitura di prodotti e servizi per l’informatica e le telecomunicazioni</w:t>
      </w:r>
      <w:r w:rsidR="006A11C7">
        <w:rPr>
          <w:rFonts w:ascii="Arial" w:hAnsi="Arial" w:cs="Arial"/>
          <w:b/>
          <w:bCs/>
          <w:color w:val="FFFFFF" w:themeColor="background1"/>
          <w:sz w:val="20"/>
          <w:szCs w:val="20"/>
        </w:rPr>
        <w:t xml:space="preserve">, per l’acquisizione di sottoscrizioni SW e servizi professionali Neo4j per Sogei – ID </w:t>
      </w:r>
      <w:r w:rsidR="00CC4790">
        <w:rPr>
          <w:rFonts w:ascii="Arial" w:hAnsi="Arial" w:cs="Arial"/>
          <w:b/>
          <w:bCs/>
          <w:color w:val="FFFFFF" w:themeColor="background1"/>
          <w:sz w:val="20"/>
          <w:szCs w:val="20"/>
        </w:rPr>
        <w:t>2972</w:t>
      </w:r>
    </w:p>
    <w:p w14:paraId="36FE5529" w14:textId="57E76AAC" w:rsidR="00180320" w:rsidRPr="008466A0" w:rsidRDefault="000F38B2" w:rsidP="008466A0">
      <w:pPr>
        <w:spacing w:after="0" w:line="300" w:lineRule="exact"/>
        <w:jc w:val="both"/>
        <w:rPr>
          <w:rFonts w:ascii="Arial" w:hAnsi="Arial" w:cs="Arial"/>
          <w:sz w:val="20"/>
          <w:szCs w:val="20"/>
        </w:rPr>
      </w:pPr>
      <w:r w:rsidRPr="008466A0">
        <w:rPr>
          <w:rFonts w:ascii="Arial" w:hAnsi="Arial" w:cs="Arial"/>
          <w:sz w:val="20"/>
          <w:szCs w:val="20"/>
        </w:rPr>
        <w:t xml:space="preserve">Le dichiarazioni sostitutive di certificazioni e dell’atto di notorietà sono rese </w:t>
      </w:r>
      <w:r w:rsidR="00180320" w:rsidRPr="008466A0">
        <w:rPr>
          <w:rFonts w:ascii="Arial" w:hAnsi="Arial" w:cs="Arial"/>
          <w:sz w:val="20"/>
          <w:szCs w:val="20"/>
        </w:rPr>
        <w:t xml:space="preserve">ai sensi degli artt. 46 e 47 del T.U. approvato con D.P.R. 28.12.2000, n. 445 </w:t>
      </w:r>
    </w:p>
    <w:p w14:paraId="5615E3EE" w14:textId="77777777" w:rsidR="003A3D9D" w:rsidRPr="008466A0" w:rsidRDefault="003A3D9D" w:rsidP="008466A0">
      <w:pPr>
        <w:spacing w:after="0"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8466A0" w14:paraId="0C0B05A1" w14:textId="77777777" w:rsidTr="0040276D">
        <w:tc>
          <w:tcPr>
            <w:tcW w:w="2642" w:type="dxa"/>
            <w:shd w:val="clear" w:color="auto" w:fill="4472C4" w:themeFill="accent5"/>
          </w:tcPr>
          <w:p w14:paraId="20D5F9BB" w14:textId="77777777" w:rsidR="0040276D" w:rsidRPr="008466A0" w:rsidRDefault="0040276D" w:rsidP="008466A0">
            <w:pPr>
              <w:spacing w:line="300" w:lineRule="exact"/>
              <w:jc w:val="both"/>
              <w:rPr>
                <w:rFonts w:ascii="Arial" w:hAnsi="Arial" w:cs="Arial"/>
                <w:color w:val="FFFFFF" w:themeColor="background1"/>
                <w:sz w:val="20"/>
                <w:szCs w:val="20"/>
              </w:rPr>
            </w:pPr>
            <w:r w:rsidRPr="008466A0">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8466A0" w:rsidRDefault="0040276D" w:rsidP="008466A0">
            <w:pPr>
              <w:spacing w:line="300" w:lineRule="exact"/>
              <w:jc w:val="both"/>
              <w:rPr>
                <w:rFonts w:ascii="Arial" w:hAnsi="Arial" w:cs="Arial"/>
                <w:color w:val="FFFFFF" w:themeColor="background1"/>
                <w:sz w:val="20"/>
                <w:szCs w:val="20"/>
              </w:rPr>
            </w:pPr>
          </w:p>
        </w:tc>
      </w:tr>
      <w:tr w:rsidR="0040276D" w:rsidRPr="008466A0" w14:paraId="52F4AA41" w14:textId="77777777" w:rsidTr="0040276D">
        <w:tc>
          <w:tcPr>
            <w:tcW w:w="2642" w:type="dxa"/>
            <w:shd w:val="clear" w:color="auto" w:fill="4472C4" w:themeFill="accent5"/>
          </w:tcPr>
          <w:p w14:paraId="1DE3B7D9" w14:textId="77777777" w:rsidR="0040276D" w:rsidRPr="008466A0" w:rsidRDefault="0040276D" w:rsidP="008466A0">
            <w:pPr>
              <w:spacing w:line="300" w:lineRule="exact"/>
              <w:jc w:val="both"/>
              <w:rPr>
                <w:rFonts w:ascii="Arial" w:hAnsi="Arial" w:cs="Arial"/>
                <w:sz w:val="20"/>
                <w:szCs w:val="20"/>
              </w:rPr>
            </w:pPr>
            <w:r w:rsidRPr="008466A0">
              <w:rPr>
                <w:rFonts w:ascii="Arial" w:hAnsi="Arial" w:cs="Arial"/>
                <w:color w:val="FFFFFF" w:themeColor="background1"/>
                <w:sz w:val="20"/>
                <w:szCs w:val="20"/>
              </w:rPr>
              <w:t>Tipologia societaria</w:t>
            </w:r>
          </w:p>
        </w:tc>
        <w:tc>
          <w:tcPr>
            <w:tcW w:w="6851" w:type="dxa"/>
          </w:tcPr>
          <w:p w14:paraId="4410C8D0" w14:textId="77777777" w:rsidR="0040276D" w:rsidRPr="008466A0" w:rsidRDefault="0040276D" w:rsidP="008466A0">
            <w:pPr>
              <w:spacing w:line="300" w:lineRule="exact"/>
              <w:jc w:val="both"/>
              <w:rPr>
                <w:rFonts w:ascii="Arial" w:hAnsi="Arial" w:cs="Arial"/>
                <w:sz w:val="20"/>
                <w:szCs w:val="20"/>
              </w:rPr>
            </w:pPr>
          </w:p>
        </w:tc>
      </w:tr>
      <w:tr w:rsidR="0040276D" w:rsidRPr="008466A0" w14:paraId="51CCEE18" w14:textId="77777777" w:rsidTr="0040276D">
        <w:tc>
          <w:tcPr>
            <w:tcW w:w="2642" w:type="dxa"/>
            <w:shd w:val="clear" w:color="auto" w:fill="4472C4" w:themeFill="accent5"/>
          </w:tcPr>
          <w:p w14:paraId="0F345F86" w14:textId="77777777" w:rsidR="0040276D" w:rsidRPr="008466A0" w:rsidRDefault="00A94BD0" w:rsidP="008466A0">
            <w:pPr>
              <w:spacing w:line="300" w:lineRule="exact"/>
              <w:jc w:val="both"/>
              <w:rPr>
                <w:rFonts w:ascii="Arial" w:hAnsi="Arial" w:cs="Arial"/>
                <w:sz w:val="20"/>
                <w:szCs w:val="20"/>
              </w:rPr>
            </w:pPr>
            <w:r w:rsidRPr="008466A0">
              <w:rPr>
                <w:rFonts w:ascii="Arial" w:hAnsi="Arial" w:cs="Arial"/>
                <w:color w:val="FFFFFF" w:themeColor="background1"/>
                <w:sz w:val="20"/>
                <w:szCs w:val="20"/>
              </w:rPr>
              <w:t>Partita IVA/</w:t>
            </w:r>
            <w:r w:rsidR="0040276D" w:rsidRPr="008466A0">
              <w:rPr>
                <w:rFonts w:ascii="Arial" w:hAnsi="Arial" w:cs="Arial"/>
                <w:color w:val="FFFFFF" w:themeColor="background1"/>
                <w:sz w:val="20"/>
                <w:szCs w:val="20"/>
              </w:rPr>
              <w:t>Codice fiscale</w:t>
            </w:r>
          </w:p>
        </w:tc>
        <w:tc>
          <w:tcPr>
            <w:tcW w:w="6851" w:type="dxa"/>
          </w:tcPr>
          <w:p w14:paraId="67415E56" w14:textId="77777777" w:rsidR="0040276D" w:rsidRPr="008466A0" w:rsidRDefault="0040276D" w:rsidP="008466A0">
            <w:pPr>
              <w:spacing w:line="300" w:lineRule="exact"/>
              <w:jc w:val="both"/>
              <w:rPr>
                <w:rFonts w:ascii="Arial" w:hAnsi="Arial" w:cs="Arial"/>
                <w:sz w:val="20"/>
                <w:szCs w:val="20"/>
              </w:rPr>
            </w:pPr>
          </w:p>
        </w:tc>
      </w:tr>
      <w:tr w:rsidR="00227D39" w:rsidRPr="008466A0" w14:paraId="640E7185" w14:textId="77777777" w:rsidTr="0040276D">
        <w:tc>
          <w:tcPr>
            <w:tcW w:w="2642" w:type="dxa"/>
            <w:shd w:val="clear" w:color="auto" w:fill="4472C4" w:themeFill="accent5"/>
          </w:tcPr>
          <w:p w14:paraId="3C65B59C" w14:textId="35663E56" w:rsidR="00227D39" w:rsidRPr="008466A0" w:rsidRDefault="00227D39" w:rsidP="008466A0">
            <w:pPr>
              <w:spacing w:line="300" w:lineRule="exact"/>
              <w:jc w:val="both"/>
              <w:rPr>
                <w:rFonts w:ascii="Arial" w:hAnsi="Arial" w:cs="Arial"/>
                <w:color w:val="FFFFFF" w:themeColor="background1"/>
                <w:sz w:val="20"/>
                <w:szCs w:val="20"/>
              </w:rPr>
            </w:pPr>
            <w:r w:rsidRPr="008466A0">
              <w:rPr>
                <w:rFonts w:ascii="Arial" w:hAnsi="Arial" w:cs="Arial"/>
                <w:color w:val="FFFFFF" w:themeColor="background1"/>
                <w:sz w:val="20"/>
                <w:szCs w:val="20"/>
              </w:rPr>
              <w:t>Forma di partecipazione alla procedura</w:t>
            </w:r>
          </w:p>
        </w:tc>
        <w:tc>
          <w:tcPr>
            <w:tcW w:w="6851" w:type="dxa"/>
          </w:tcPr>
          <w:p w14:paraId="24F4F2AC" w14:textId="77777777" w:rsidR="00227D39" w:rsidRPr="008466A0" w:rsidRDefault="00227D39" w:rsidP="008466A0">
            <w:pPr>
              <w:spacing w:line="300" w:lineRule="exact"/>
              <w:jc w:val="both"/>
              <w:rPr>
                <w:rFonts w:ascii="Arial" w:hAnsi="Arial" w:cs="Arial"/>
                <w:sz w:val="20"/>
                <w:szCs w:val="20"/>
              </w:rPr>
            </w:pPr>
          </w:p>
        </w:tc>
      </w:tr>
    </w:tbl>
    <w:p w14:paraId="1925EEA2" w14:textId="77777777" w:rsidR="00180320" w:rsidRPr="008466A0" w:rsidRDefault="00180320" w:rsidP="008466A0">
      <w:pPr>
        <w:spacing w:after="0" w:line="300" w:lineRule="exact"/>
        <w:jc w:val="both"/>
        <w:rPr>
          <w:rFonts w:ascii="Arial" w:hAnsi="Arial" w:cs="Arial"/>
          <w:sz w:val="20"/>
          <w:szCs w:val="20"/>
          <w:highlight w:val="green"/>
        </w:rPr>
      </w:pPr>
    </w:p>
    <w:p w14:paraId="5F40853B" w14:textId="77777777" w:rsidR="00180320" w:rsidRPr="008466A0" w:rsidRDefault="00180320" w:rsidP="008466A0">
      <w:pPr>
        <w:spacing w:after="0" w:line="300" w:lineRule="exact"/>
        <w:jc w:val="both"/>
        <w:rPr>
          <w:rFonts w:ascii="Arial" w:hAnsi="Arial" w:cs="Arial"/>
          <w:sz w:val="20"/>
          <w:szCs w:val="20"/>
        </w:rPr>
      </w:pPr>
      <w:r w:rsidRPr="008466A0">
        <w:rPr>
          <w:rFonts w:ascii="Arial" w:hAnsi="Arial" w:cs="Arial"/>
          <w:sz w:val="20"/>
          <w:szCs w:val="20"/>
        </w:rPr>
        <w:t xml:space="preserve">Il sottoscritto </w:t>
      </w:r>
      <w:r w:rsidR="00581B85" w:rsidRPr="008466A0">
        <w:rPr>
          <w:rStyle w:val="Rimandonotaapidipagina"/>
          <w:rFonts w:ascii="Arial" w:hAnsi="Arial" w:cs="Arial"/>
          <w:sz w:val="20"/>
          <w:szCs w:val="20"/>
        </w:rPr>
        <w:footnoteReference w:id="1"/>
      </w:r>
    </w:p>
    <w:p w14:paraId="4944141B" w14:textId="77777777" w:rsidR="00180320" w:rsidRPr="008466A0" w:rsidRDefault="00180320" w:rsidP="008466A0">
      <w:pPr>
        <w:spacing w:after="0" w:line="300" w:lineRule="exact"/>
        <w:jc w:val="both"/>
        <w:rPr>
          <w:rFonts w:ascii="Arial" w:hAnsi="Arial" w:cs="Arial"/>
          <w:sz w:val="20"/>
          <w:szCs w:val="20"/>
        </w:rPr>
      </w:pPr>
      <w:r w:rsidRPr="008466A0">
        <w:rPr>
          <w:rFonts w:ascii="Arial" w:hAnsi="Arial" w:cs="Arial"/>
          <w:sz w:val="20"/>
          <w:szCs w:val="20"/>
        </w:rPr>
        <w:t xml:space="preserve">nella sua qualifica di: </w:t>
      </w:r>
    </w:p>
    <w:p w14:paraId="53C42A52" w14:textId="77777777" w:rsidR="00180320" w:rsidRPr="008466A0" w:rsidRDefault="00581B85" w:rsidP="008466A0">
      <w:pPr>
        <w:spacing w:after="0" w:line="300" w:lineRule="exact"/>
        <w:jc w:val="both"/>
        <w:rPr>
          <w:rFonts w:ascii="Arial" w:hAnsi="Arial" w:cs="Arial"/>
          <w:sz w:val="20"/>
          <w:szCs w:val="20"/>
        </w:rPr>
      </w:pPr>
      <w:r w:rsidRPr="008466A0">
        <w:rPr>
          <w:rFonts w:ascii="Arial" w:hAnsi="Arial" w:cs="Arial"/>
          <w:sz w:val="20"/>
          <w:szCs w:val="20"/>
        </w:rPr>
        <w:t xml:space="preserve">□ </w:t>
      </w:r>
      <w:r w:rsidR="00180320" w:rsidRPr="008466A0">
        <w:rPr>
          <w:rFonts w:ascii="Arial" w:hAnsi="Arial" w:cs="Arial"/>
          <w:sz w:val="20"/>
          <w:szCs w:val="20"/>
        </w:rPr>
        <w:t xml:space="preserve">Legale Rappresentante </w:t>
      </w:r>
    </w:p>
    <w:p w14:paraId="279875D0" w14:textId="77777777" w:rsidR="00180320" w:rsidRPr="008466A0" w:rsidRDefault="00581B85" w:rsidP="008466A0">
      <w:pPr>
        <w:spacing w:after="0" w:line="300" w:lineRule="exact"/>
        <w:jc w:val="both"/>
        <w:rPr>
          <w:rFonts w:ascii="Arial" w:hAnsi="Arial" w:cs="Arial"/>
          <w:sz w:val="20"/>
          <w:szCs w:val="20"/>
        </w:rPr>
      </w:pPr>
      <w:r w:rsidRPr="008466A0">
        <w:rPr>
          <w:rFonts w:ascii="Arial" w:hAnsi="Arial" w:cs="Arial"/>
          <w:sz w:val="20"/>
          <w:szCs w:val="20"/>
        </w:rPr>
        <w:t xml:space="preserve">□ </w:t>
      </w:r>
      <w:r w:rsidR="00180320" w:rsidRPr="008466A0">
        <w:rPr>
          <w:rFonts w:ascii="Arial" w:hAnsi="Arial" w:cs="Arial"/>
          <w:sz w:val="20"/>
          <w:szCs w:val="20"/>
        </w:rPr>
        <w:t xml:space="preserve">Institore </w:t>
      </w:r>
    </w:p>
    <w:p w14:paraId="1EEC873A" w14:textId="7C04FCAD" w:rsidR="00180320" w:rsidRPr="008466A0" w:rsidRDefault="00581B85" w:rsidP="008466A0">
      <w:pPr>
        <w:spacing w:after="0" w:line="300" w:lineRule="exact"/>
        <w:jc w:val="both"/>
        <w:rPr>
          <w:rFonts w:ascii="Arial" w:hAnsi="Arial" w:cs="Arial"/>
          <w:sz w:val="20"/>
          <w:szCs w:val="20"/>
        </w:rPr>
      </w:pPr>
      <w:r w:rsidRPr="008466A0">
        <w:rPr>
          <w:rFonts w:ascii="Arial" w:hAnsi="Arial" w:cs="Arial"/>
          <w:sz w:val="20"/>
          <w:szCs w:val="20"/>
        </w:rPr>
        <w:t xml:space="preserve">□ </w:t>
      </w:r>
      <w:r w:rsidR="00180320" w:rsidRPr="008466A0">
        <w:rPr>
          <w:rFonts w:ascii="Arial" w:hAnsi="Arial" w:cs="Arial"/>
          <w:sz w:val="20"/>
          <w:szCs w:val="20"/>
        </w:rPr>
        <w:t>Procur</w:t>
      </w:r>
      <w:r w:rsidR="00A95D39" w:rsidRPr="008466A0">
        <w:rPr>
          <w:rFonts w:ascii="Arial" w:hAnsi="Arial" w:cs="Arial"/>
          <w:sz w:val="20"/>
          <w:szCs w:val="20"/>
        </w:rPr>
        <w:t xml:space="preserve">atore speciale o generale con </w:t>
      </w:r>
      <w:r w:rsidR="00BF3264" w:rsidRPr="008466A0">
        <w:rPr>
          <w:rFonts w:ascii="Arial" w:hAnsi="Arial" w:cs="Arial"/>
          <w:sz w:val="20"/>
          <w:szCs w:val="20"/>
        </w:rPr>
        <w:t>ma</w:t>
      </w:r>
      <w:r w:rsidR="00180320" w:rsidRPr="008466A0">
        <w:rPr>
          <w:rFonts w:ascii="Arial" w:hAnsi="Arial" w:cs="Arial"/>
          <w:sz w:val="20"/>
          <w:szCs w:val="20"/>
        </w:rPr>
        <w:t>ndato di rappr</w:t>
      </w:r>
      <w:r w:rsidR="003366E3" w:rsidRPr="008466A0">
        <w:rPr>
          <w:rFonts w:ascii="Arial" w:hAnsi="Arial" w:cs="Arial"/>
          <w:sz w:val="20"/>
          <w:szCs w:val="20"/>
        </w:rPr>
        <w:t>esentanza</w:t>
      </w:r>
      <w:r w:rsidR="00180320" w:rsidRPr="008466A0">
        <w:rPr>
          <w:rFonts w:ascii="Arial" w:hAnsi="Arial" w:cs="Arial"/>
          <w:sz w:val="20"/>
          <w:szCs w:val="20"/>
        </w:rPr>
        <w:t xml:space="preserve"> con firma disgiunta </w:t>
      </w:r>
      <w:r w:rsidR="00DA44C7" w:rsidRPr="008466A0">
        <w:rPr>
          <w:rFonts w:ascii="Arial" w:hAnsi="Arial" w:cs="Arial"/>
          <w:i/>
          <w:sz w:val="20"/>
          <w:szCs w:val="20"/>
        </w:rPr>
        <w:t>(allegare la procura, tranne nel caso in cui l’attribuzione dell’incarico risulti dalla visura camerale)</w:t>
      </w:r>
    </w:p>
    <w:p w14:paraId="730C8DAA" w14:textId="637ED2DC" w:rsidR="00180320" w:rsidRPr="008466A0" w:rsidRDefault="00581B85" w:rsidP="008466A0">
      <w:pPr>
        <w:spacing w:after="0" w:line="300" w:lineRule="exact"/>
        <w:jc w:val="both"/>
        <w:rPr>
          <w:rFonts w:ascii="Arial" w:hAnsi="Arial" w:cs="Arial"/>
          <w:i/>
          <w:sz w:val="20"/>
          <w:szCs w:val="20"/>
        </w:rPr>
      </w:pPr>
      <w:r w:rsidRPr="008466A0">
        <w:rPr>
          <w:rFonts w:ascii="Arial" w:hAnsi="Arial" w:cs="Arial"/>
          <w:sz w:val="20"/>
          <w:szCs w:val="20"/>
        </w:rPr>
        <w:t xml:space="preserve">□ </w:t>
      </w:r>
      <w:r w:rsidR="00180320" w:rsidRPr="008466A0">
        <w:rPr>
          <w:rFonts w:ascii="Arial" w:hAnsi="Arial" w:cs="Arial"/>
          <w:sz w:val="20"/>
          <w:szCs w:val="20"/>
        </w:rPr>
        <w:t xml:space="preserve">Procuratore speciale o generale con mandato di rappresentanza con firma congiunta </w:t>
      </w:r>
      <w:r w:rsidR="0026666E" w:rsidRPr="008466A0">
        <w:rPr>
          <w:rFonts w:ascii="Arial" w:hAnsi="Arial" w:cs="Arial"/>
          <w:sz w:val="20"/>
          <w:szCs w:val="20"/>
        </w:rPr>
        <w:t xml:space="preserve">della </w:t>
      </w:r>
      <w:r w:rsidR="00180320" w:rsidRPr="008466A0">
        <w:rPr>
          <w:rFonts w:ascii="Arial" w:hAnsi="Arial" w:cs="Arial"/>
          <w:sz w:val="20"/>
          <w:szCs w:val="20"/>
        </w:rPr>
        <w:t xml:space="preserve">ditta che rappresenta </w:t>
      </w:r>
      <w:r w:rsidR="00DA44C7" w:rsidRPr="008466A0">
        <w:rPr>
          <w:rFonts w:ascii="Arial" w:hAnsi="Arial" w:cs="Arial"/>
          <w:i/>
          <w:sz w:val="20"/>
          <w:szCs w:val="20"/>
        </w:rPr>
        <w:t>(allegare la procura, tranne nel caso in cui l’attribuzione dell’incarico risulti dalla visura camerale)</w:t>
      </w:r>
    </w:p>
    <w:p w14:paraId="4225525A" w14:textId="77777777" w:rsidR="00DA7EC7" w:rsidRPr="008466A0" w:rsidRDefault="00DA7EC7" w:rsidP="008466A0">
      <w:pPr>
        <w:spacing w:after="0" w:line="300" w:lineRule="exact"/>
        <w:jc w:val="both"/>
        <w:rPr>
          <w:rFonts w:ascii="Arial" w:hAnsi="Arial" w:cs="Arial"/>
          <w:i/>
          <w:sz w:val="20"/>
          <w:szCs w:val="20"/>
        </w:rPr>
      </w:pPr>
    </w:p>
    <w:p w14:paraId="79C9334C" w14:textId="77777777" w:rsidR="00DA7EC7" w:rsidRPr="008466A0" w:rsidRDefault="00DA7EC7" w:rsidP="008466A0">
      <w:pPr>
        <w:spacing w:after="0" w:line="300" w:lineRule="exact"/>
        <w:jc w:val="both"/>
        <w:rPr>
          <w:rFonts w:ascii="Arial" w:hAnsi="Arial" w:cs="Arial"/>
          <w:sz w:val="20"/>
          <w:szCs w:val="20"/>
        </w:rPr>
      </w:pPr>
      <w:r w:rsidRPr="008466A0">
        <w:rPr>
          <w:rFonts w:ascii="Arial" w:hAnsi="Arial" w:cs="Arial"/>
          <w:sz w:val="20"/>
          <w:szCs w:val="20"/>
        </w:rPr>
        <w:t>Chiede di partecipare in qualità di:</w:t>
      </w:r>
    </w:p>
    <w:p w14:paraId="6A84BD48" w14:textId="77777777" w:rsidR="00DA7EC7" w:rsidRPr="008466A0" w:rsidRDefault="00DA7EC7" w:rsidP="00014955">
      <w:pPr>
        <w:pStyle w:val="Paragrafoelenco"/>
        <w:numPr>
          <w:ilvl w:val="0"/>
          <w:numId w:val="4"/>
        </w:numPr>
        <w:spacing w:after="0" w:line="300" w:lineRule="exact"/>
        <w:jc w:val="both"/>
        <w:rPr>
          <w:rFonts w:ascii="Arial" w:hAnsi="Arial" w:cs="Arial"/>
          <w:i/>
          <w:sz w:val="20"/>
          <w:szCs w:val="20"/>
        </w:rPr>
      </w:pPr>
      <w:r w:rsidRPr="008466A0">
        <w:rPr>
          <w:rFonts w:ascii="Arial" w:hAnsi="Arial" w:cs="Arial"/>
          <w:i/>
          <w:sz w:val="20"/>
          <w:szCs w:val="20"/>
        </w:rPr>
        <w:t xml:space="preserve"> operatore singolo</w:t>
      </w:r>
    </w:p>
    <w:p w14:paraId="6F6249ED" w14:textId="52389AAD" w:rsidR="00DA7EC7" w:rsidRPr="008466A0" w:rsidRDefault="00A95D39" w:rsidP="00014955">
      <w:pPr>
        <w:pStyle w:val="Paragrafoelenco"/>
        <w:numPr>
          <w:ilvl w:val="0"/>
          <w:numId w:val="4"/>
        </w:numPr>
        <w:spacing w:after="0" w:line="300" w:lineRule="exact"/>
        <w:jc w:val="both"/>
        <w:rPr>
          <w:rFonts w:ascii="Arial" w:hAnsi="Arial" w:cs="Arial"/>
          <w:i/>
          <w:sz w:val="20"/>
          <w:szCs w:val="20"/>
        </w:rPr>
      </w:pPr>
      <w:r w:rsidRPr="008466A0">
        <w:rPr>
          <w:rFonts w:ascii="Arial" w:hAnsi="Arial" w:cs="Arial"/>
          <w:sz w:val="20"/>
          <w:szCs w:val="20"/>
        </w:rPr>
        <w:t xml:space="preserve">componente del </w:t>
      </w:r>
      <w:r w:rsidR="000F38B2" w:rsidRPr="008466A0">
        <w:rPr>
          <w:rFonts w:ascii="Arial" w:hAnsi="Arial" w:cs="Arial"/>
          <w:sz w:val="20"/>
          <w:szCs w:val="20"/>
        </w:rPr>
        <w:t>raggruppamento temporaneo</w:t>
      </w:r>
      <w:r w:rsidRPr="008466A0">
        <w:rPr>
          <w:rFonts w:ascii="Arial" w:hAnsi="Arial" w:cs="Arial"/>
          <w:sz w:val="20"/>
          <w:szCs w:val="20"/>
        </w:rPr>
        <w:t>/consorzio ordinario</w:t>
      </w:r>
      <w:r w:rsidR="000F38B2" w:rsidRPr="008466A0">
        <w:rPr>
          <w:rFonts w:ascii="Arial" w:hAnsi="Arial" w:cs="Arial"/>
          <w:sz w:val="20"/>
          <w:szCs w:val="20"/>
        </w:rPr>
        <w:t xml:space="preserve"> </w:t>
      </w:r>
      <w:r w:rsidR="000F38B2" w:rsidRPr="008466A0">
        <w:rPr>
          <w:rFonts w:ascii="Arial" w:hAnsi="Arial" w:cs="Arial"/>
          <w:i/>
          <w:sz w:val="20"/>
          <w:szCs w:val="20"/>
        </w:rPr>
        <w:t>(indicare se costituito o costituendo)</w:t>
      </w:r>
      <w:r w:rsidR="000F38B2" w:rsidRPr="008466A0">
        <w:rPr>
          <w:rFonts w:ascii="Arial" w:hAnsi="Arial" w:cs="Arial"/>
          <w:sz w:val="20"/>
          <w:szCs w:val="20"/>
        </w:rPr>
        <w:t xml:space="preserve"> formato da: ………………</w:t>
      </w:r>
      <w:proofErr w:type="gramStart"/>
      <w:r w:rsidR="000F38B2" w:rsidRPr="008466A0">
        <w:rPr>
          <w:rFonts w:ascii="Arial" w:hAnsi="Arial" w:cs="Arial"/>
          <w:sz w:val="20"/>
          <w:szCs w:val="20"/>
        </w:rPr>
        <w:t>…….</w:t>
      </w:r>
      <w:proofErr w:type="gramEnd"/>
      <w:r w:rsidR="000F38B2" w:rsidRPr="008466A0">
        <w:rPr>
          <w:rFonts w:ascii="Arial" w:hAnsi="Arial" w:cs="Arial"/>
          <w:sz w:val="20"/>
          <w:szCs w:val="20"/>
        </w:rPr>
        <w:t xml:space="preserve">.(indicare i ruoli </w:t>
      </w:r>
      <w:proofErr w:type="gramStart"/>
      <w:r w:rsidR="000F38B2" w:rsidRPr="008466A0">
        <w:rPr>
          <w:rFonts w:ascii="Arial" w:hAnsi="Arial" w:cs="Arial"/>
          <w:sz w:val="20"/>
          <w:szCs w:val="20"/>
        </w:rPr>
        <w:t>ricoperti)…</w:t>
      </w:r>
      <w:proofErr w:type="gramEnd"/>
      <w:r w:rsidR="000F38B2" w:rsidRPr="008466A0">
        <w:rPr>
          <w:rFonts w:ascii="Arial" w:hAnsi="Arial" w:cs="Arial"/>
          <w:sz w:val="20"/>
          <w:szCs w:val="20"/>
        </w:rPr>
        <w:t xml:space="preserve">………………………. </w:t>
      </w:r>
    </w:p>
    <w:p w14:paraId="28B4CE5C" w14:textId="22A7B18E" w:rsidR="00A95D39" w:rsidRPr="008466A0" w:rsidRDefault="00A95D39" w:rsidP="00014955">
      <w:pPr>
        <w:pStyle w:val="Paragrafoelenco"/>
        <w:numPr>
          <w:ilvl w:val="0"/>
          <w:numId w:val="4"/>
        </w:numPr>
        <w:suppressAutoHyphens/>
        <w:spacing w:after="0" w:line="300" w:lineRule="exact"/>
        <w:jc w:val="both"/>
        <w:rPr>
          <w:rFonts w:ascii="Arial" w:hAnsi="Arial" w:cs="Arial"/>
          <w:sz w:val="20"/>
          <w:szCs w:val="20"/>
        </w:rPr>
      </w:pPr>
      <w:r w:rsidRPr="008466A0">
        <w:rPr>
          <w:rFonts w:ascii="Arial" w:hAnsi="Arial" w:cs="Arial"/>
          <w:sz w:val="20"/>
          <w:szCs w:val="20"/>
        </w:rPr>
        <w:t>consorzio stabile/Consorziata del consorzio stabile_______</w:t>
      </w:r>
    </w:p>
    <w:p w14:paraId="0192A18A" w14:textId="5F6A35E5" w:rsidR="000F38B2" w:rsidRPr="008466A0" w:rsidRDefault="000F38B2" w:rsidP="00014955">
      <w:pPr>
        <w:pStyle w:val="Paragrafoelenco"/>
        <w:numPr>
          <w:ilvl w:val="0"/>
          <w:numId w:val="4"/>
        </w:numPr>
        <w:suppressAutoHyphens/>
        <w:spacing w:after="0" w:line="300" w:lineRule="exact"/>
        <w:jc w:val="both"/>
        <w:rPr>
          <w:rFonts w:ascii="Arial" w:hAnsi="Arial" w:cs="Arial"/>
          <w:sz w:val="20"/>
          <w:szCs w:val="20"/>
        </w:rPr>
      </w:pPr>
      <w:r w:rsidRPr="008466A0">
        <w:rPr>
          <w:rFonts w:ascii="Arial" w:hAnsi="Arial" w:cs="Arial"/>
          <w:sz w:val="20"/>
          <w:szCs w:val="20"/>
        </w:rPr>
        <w:t>Consorzio tra società cooperative</w:t>
      </w:r>
      <w:r w:rsidR="00A95D39" w:rsidRPr="008466A0">
        <w:rPr>
          <w:rFonts w:ascii="Arial" w:hAnsi="Arial" w:cs="Arial"/>
          <w:sz w:val="20"/>
          <w:szCs w:val="20"/>
        </w:rPr>
        <w:t>/consorziata del consorzio tra società cooperative______</w:t>
      </w:r>
      <w:r w:rsidR="00B1438F" w:rsidRPr="008466A0">
        <w:rPr>
          <w:rFonts w:ascii="Arial" w:hAnsi="Arial" w:cs="Arial"/>
          <w:sz w:val="20"/>
          <w:szCs w:val="20"/>
        </w:rPr>
        <w:t>____</w:t>
      </w:r>
    </w:p>
    <w:p w14:paraId="6603C4BB" w14:textId="39B714C8" w:rsidR="00A95D39" w:rsidRPr="008466A0" w:rsidRDefault="000F38B2" w:rsidP="00014955">
      <w:pPr>
        <w:pStyle w:val="Paragrafoelenco"/>
        <w:numPr>
          <w:ilvl w:val="0"/>
          <w:numId w:val="4"/>
        </w:numPr>
        <w:suppressAutoHyphens/>
        <w:spacing w:after="0" w:line="300" w:lineRule="exact"/>
        <w:jc w:val="both"/>
        <w:rPr>
          <w:rFonts w:ascii="Arial" w:hAnsi="Arial" w:cs="Arial"/>
          <w:sz w:val="20"/>
          <w:szCs w:val="20"/>
        </w:rPr>
      </w:pPr>
      <w:r w:rsidRPr="008466A0">
        <w:rPr>
          <w:rFonts w:ascii="Arial" w:hAnsi="Arial" w:cs="Arial"/>
          <w:sz w:val="20"/>
          <w:szCs w:val="20"/>
        </w:rPr>
        <w:lastRenderedPageBreak/>
        <w:t>Consorzio tra imprese artigiane</w:t>
      </w:r>
      <w:r w:rsidR="00BA6AD5" w:rsidRPr="008466A0">
        <w:rPr>
          <w:rFonts w:ascii="Arial" w:hAnsi="Arial" w:cs="Arial"/>
        </w:rPr>
        <w:t>/</w:t>
      </w:r>
      <w:r w:rsidR="00B1438F" w:rsidRPr="008466A0">
        <w:rPr>
          <w:rFonts w:ascii="Arial" w:hAnsi="Arial" w:cs="Arial"/>
          <w:sz w:val="20"/>
          <w:szCs w:val="20"/>
        </w:rPr>
        <w:t>consorziata del consorzio tra società cooperative__________</w:t>
      </w:r>
    </w:p>
    <w:p w14:paraId="0BBCEEA6" w14:textId="77777777" w:rsidR="000F38B2" w:rsidRPr="008466A0" w:rsidRDefault="000F38B2" w:rsidP="00014955">
      <w:pPr>
        <w:pStyle w:val="Paragrafoelenco"/>
        <w:numPr>
          <w:ilvl w:val="0"/>
          <w:numId w:val="4"/>
        </w:numPr>
        <w:suppressAutoHyphens/>
        <w:spacing w:after="0" w:line="300" w:lineRule="exact"/>
        <w:jc w:val="both"/>
        <w:rPr>
          <w:rFonts w:ascii="Arial" w:hAnsi="Arial" w:cs="Arial"/>
          <w:i/>
          <w:sz w:val="20"/>
          <w:szCs w:val="20"/>
        </w:rPr>
      </w:pPr>
      <w:r w:rsidRPr="008466A0">
        <w:rPr>
          <w:rFonts w:ascii="Arial" w:hAnsi="Arial" w:cs="Arial"/>
          <w:sz w:val="20"/>
          <w:szCs w:val="20"/>
        </w:rPr>
        <w:t>Rete dotata di organo comune costituita tra le seguenti imprese</w:t>
      </w:r>
    </w:p>
    <w:p w14:paraId="6A1C1D7C" w14:textId="3DFF9DA5" w:rsidR="000F38B2" w:rsidRPr="008466A0" w:rsidRDefault="000F38B2" w:rsidP="00014955">
      <w:pPr>
        <w:pStyle w:val="Paragrafoelenco"/>
        <w:numPr>
          <w:ilvl w:val="0"/>
          <w:numId w:val="4"/>
        </w:numPr>
        <w:suppressAutoHyphens/>
        <w:spacing w:after="0" w:line="300" w:lineRule="exact"/>
        <w:jc w:val="both"/>
        <w:rPr>
          <w:rFonts w:ascii="Arial" w:hAnsi="Arial" w:cs="Arial"/>
          <w:i/>
          <w:sz w:val="20"/>
          <w:szCs w:val="20"/>
        </w:rPr>
      </w:pPr>
      <w:r w:rsidRPr="008466A0">
        <w:rPr>
          <w:rFonts w:ascii="Arial" w:hAnsi="Arial" w:cs="Arial"/>
          <w:sz w:val="20"/>
          <w:szCs w:val="20"/>
        </w:rPr>
        <w:t>Rete sprovvista di organo comune o con organo comune privo di rappresentanza, costituita tra le seguenti imprese………………………</w:t>
      </w:r>
    </w:p>
    <w:p w14:paraId="1352956D" w14:textId="1AEECE82" w:rsidR="000F38B2" w:rsidRPr="008466A0" w:rsidRDefault="000F38B2" w:rsidP="00014955">
      <w:pPr>
        <w:pStyle w:val="Paragrafoelenco"/>
        <w:numPr>
          <w:ilvl w:val="0"/>
          <w:numId w:val="4"/>
        </w:numPr>
        <w:suppressAutoHyphens/>
        <w:spacing w:after="0" w:line="300" w:lineRule="exact"/>
        <w:jc w:val="both"/>
        <w:rPr>
          <w:rFonts w:ascii="Arial" w:hAnsi="Arial" w:cs="Arial"/>
          <w:i/>
          <w:sz w:val="20"/>
          <w:szCs w:val="20"/>
        </w:rPr>
      </w:pPr>
      <w:r w:rsidRPr="008466A0">
        <w:rPr>
          <w:rFonts w:ascii="Arial" w:hAnsi="Arial" w:cs="Arial"/>
          <w:sz w:val="20"/>
          <w:szCs w:val="20"/>
        </w:rPr>
        <w:t>GEIE costituito tra………………………</w:t>
      </w:r>
    </w:p>
    <w:p w14:paraId="623B3323" w14:textId="77777777" w:rsidR="000F38B2" w:rsidRPr="008466A0" w:rsidRDefault="000F38B2" w:rsidP="00014955">
      <w:pPr>
        <w:pStyle w:val="Paragrafoelenco"/>
        <w:numPr>
          <w:ilvl w:val="0"/>
          <w:numId w:val="4"/>
        </w:numPr>
        <w:suppressAutoHyphens/>
        <w:spacing w:after="0" w:line="300" w:lineRule="exact"/>
        <w:jc w:val="both"/>
        <w:rPr>
          <w:rFonts w:ascii="Arial" w:hAnsi="Arial" w:cs="Arial"/>
          <w:i/>
          <w:sz w:val="20"/>
          <w:szCs w:val="20"/>
        </w:rPr>
      </w:pPr>
      <w:r w:rsidRPr="008466A0">
        <w:rPr>
          <w:rFonts w:ascii="Arial" w:hAnsi="Arial" w:cs="Arial"/>
          <w:sz w:val="20"/>
          <w:szCs w:val="20"/>
        </w:rPr>
        <w:t>altro (</w:t>
      </w:r>
      <w:r w:rsidRPr="008466A0">
        <w:rPr>
          <w:rFonts w:ascii="Arial" w:hAnsi="Arial" w:cs="Arial"/>
          <w:i/>
          <w:sz w:val="20"/>
          <w:szCs w:val="20"/>
        </w:rPr>
        <w:t>indicare altre, eventuali forme di partecipazione previste dalla normativa speciale di settore)</w:t>
      </w:r>
    </w:p>
    <w:p w14:paraId="43A3AB8B" w14:textId="5F4C67A9" w:rsidR="00180320" w:rsidRPr="008466A0" w:rsidRDefault="00180320" w:rsidP="008466A0">
      <w:pPr>
        <w:spacing w:after="0" w:line="300" w:lineRule="exact"/>
        <w:jc w:val="both"/>
        <w:rPr>
          <w:rFonts w:ascii="Arial" w:hAnsi="Arial" w:cs="Arial"/>
          <w:sz w:val="20"/>
          <w:szCs w:val="20"/>
        </w:rPr>
      </w:pPr>
      <w:r w:rsidRPr="008466A0">
        <w:rPr>
          <w:rFonts w:ascii="Arial" w:hAnsi="Arial" w:cs="Arial"/>
          <w:sz w:val="20"/>
          <w:szCs w:val="20"/>
        </w:rPr>
        <w:t xml:space="preserve">consapevole ai sensi e per gli effetti dell’art. 46 e 47, 75 e 76 del D.P.R. 445/2000, </w:t>
      </w:r>
      <w:r w:rsidR="0026666E" w:rsidRPr="008466A0">
        <w:rPr>
          <w:rFonts w:ascii="Arial" w:hAnsi="Arial" w:cs="Arial"/>
          <w:sz w:val="20"/>
          <w:szCs w:val="20"/>
        </w:rPr>
        <w:t xml:space="preserve">delle </w:t>
      </w:r>
      <w:r w:rsidRPr="008466A0">
        <w:rPr>
          <w:rFonts w:ascii="Arial" w:hAnsi="Arial" w:cs="Arial"/>
          <w:sz w:val="20"/>
          <w:szCs w:val="20"/>
        </w:rPr>
        <w:t>responsabilità penali cui può andare incontro nel caso di dichiarazioni mendaci nonché</w:t>
      </w:r>
      <w:r w:rsidR="0026666E" w:rsidRPr="008466A0">
        <w:rPr>
          <w:rFonts w:ascii="Arial" w:hAnsi="Arial" w:cs="Arial"/>
          <w:sz w:val="20"/>
          <w:szCs w:val="20"/>
        </w:rPr>
        <w:t>,</w:t>
      </w:r>
      <w:r w:rsidRPr="008466A0">
        <w:rPr>
          <w:rFonts w:ascii="Arial" w:hAnsi="Arial" w:cs="Arial"/>
          <w:sz w:val="20"/>
          <w:szCs w:val="20"/>
        </w:rPr>
        <w:t xml:space="preserve"> delle conseguenze amministrative di esclusione dalle gare di cui al </w:t>
      </w:r>
      <w:proofErr w:type="spellStart"/>
      <w:r w:rsidRPr="008466A0">
        <w:rPr>
          <w:rFonts w:ascii="Arial" w:hAnsi="Arial" w:cs="Arial"/>
          <w:sz w:val="20"/>
          <w:szCs w:val="20"/>
        </w:rPr>
        <w:t>D.Lgs.</w:t>
      </w:r>
      <w:proofErr w:type="spellEnd"/>
      <w:r w:rsidRPr="008466A0">
        <w:rPr>
          <w:rFonts w:ascii="Arial" w:hAnsi="Arial" w:cs="Arial"/>
          <w:sz w:val="20"/>
          <w:szCs w:val="20"/>
        </w:rPr>
        <w:t xml:space="preserve"> </w:t>
      </w:r>
      <w:r w:rsidR="0026666E" w:rsidRPr="008466A0">
        <w:rPr>
          <w:rFonts w:ascii="Arial" w:hAnsi="Arial" w:cs="Arial"/>
          <w:sz w:val="20"/>
          <w:szCs w:val="20"/>
        </w:rPr>
        <w:t xml:space="preserve">n. </w:t>
      </w:r>
      <w:r w:rsidR="00581B85" w:rsidRPr="008466A0">
        <w:rPr>
          <w:rFonts w:ascii="Arial" w:hAnsi="Arial" w:cs="Arial"/>
          <w:sz w:val="20"/>
          <w:szCs w:val="20"/>
        </w:rPr>
        <w:t>36</w:t>
      </w:r>
      <w:r w:rsidRPr="008466A0">
        <w:rPr>
          <w:rFonts w:ascii="Arial" w:hAnsi="Arial" w:cs="Arial"/>
          <w:sz w:val="20"/>
          <w:szCs w:val="20"/>
        </w:rPr>
        <w:t>/20</w:t>
      </w:r>
      <w:r w:rsidR="00581B85" w:rsidRPr="008466A0">
        <w:rPr>
          <w:rFonts w:ascii="Arial" w:hAnsi="Arial" w:cs="Arial"/>
          <w:sz w:val="20"/>
          <w:szCs w:val="20"/>
        </w:rPr>
        <w:t>23</w:t>
      </w:r>
      <w:r w:rsidRPr="008466A0">
        <w:rPr>
          <w:rFonts w:ascii="Arial" w:hAnsi="Arial" w:cs="Arial"/>
          <w:sz w:val="20"/>
          <w:szCs w:val="20"/>
        </w:rPr>
        <w:t xml:space="preserve"> e alla normativa vigente in materia</w:t>
      </w:r>
      <w:r w:rsidR="0026666E" w:rsidRPr="008466A0">
        <w:rPr>
          <w:rFonts w:ascii="Arial" w:hAnsi="Arial" w:cs="Arial"/>
          <w:sz w:val="20"/>
          <w:szCs w:val="20"/>
        </w:rPr>
        <w:t>.</w:t>
      </w:r>
    </w:p>
    <w:p w14:paraId="4D169EEF" w14:textId="07F1020F" w:rsidR="00155546" w:rsidRPr="008466A0" w:rsidRDefault="00155546" w:rsidP="008466A0">
      <w:pPr>
        <w:spacing w:after="0" w:line="300" w:lineRule="exact"/>
        <w:jc w:val="both"/>
        <w:rPr>
          <w:rFonts w:ascii="Arial" w:hAnsi="Arial" w:cs="Arial"/>
          <w:b/>
          <w:i/>
          <w:sz w:val="20"/>
          <w:szCs w:val="20"/>
        </w:rPr>
      </w:pPr>
    </w:p>
    <w:p w14:paraId="6428B649" w14:textId="746CEF8C" w:rsidR="00155546" w:rsidRPr="008466A0" w:rsidRDefault="00155546" w:rsidP="008466A0">
      <w:pPr>
        <w:spacing w:line="300" w:lineRule="exact"/>
        <w:jc w:val="both"/>
        <w:rPr>
          <w:rFonts w:ascii="Arial" w:hAnsi="Arial" w:cs="Arial"/>
          <w:i/>
          <w:sz w:val="20"/>
          <w:szCs w:val="20"/>
        </w:rPr>
      </w:pPr>
      <w:r w:rsidRPr="008466A0">
        <w:rPr>
          <w:rFonts w:ascii="Arial" w:hAnsi="Arial" w:cs="Arial"/>
          <w:i/>
          <w:sz w:val="20"/>
          <w:szCs w:val="20"/>
        </w:rPr>
        <w:t xml:space="preserve">(Compilare soltanto i campi di interesse; </w:t>
      </w:r>
      <w:r w:rsidRPr="008466A0">
        <w:rPr>
          <w:rFonts w:ascii="Arial" w:hAnsi="Arial" w:cs="Arial"/>
          <w:b/>
          <w:i/>
          <w:sz w:val="20"/>
          <w:szCs w:val="20"/>
        </w:rPr>
        <w:t xml:space="preserve">NB: </w:t>
      </w:r>
      <w:r w:rsidRPr="008466A0">
        <w:rPr>
          <w:rFonts w:ascii="Arial" w:hAnsi="Arial" w:cs="Arial"/>
          <w:i/>
          <w:sz w:val="20"/>
          <w:szCs w:val="20"/>
        </w:rPr>
        <w:t xml:space="preserve">nel seguito, sono evidenziate </w:t>
      </w:r>
      <w:r w:rsidRPr="008466A0">
        <w:rPr>
          <w:rFonts w:ascii="Arial" w:hAnsi="Arial" w:cs="Arial"/>
          <w:i/>
          <w:sz w:val="20"/>
          <w:szCs w:val="20"/>
          <w:highlight w:val="lightGray"/>
        </w:rPr>
        <w:t xml:space="preserve">in grigio </w:t>
      </w:r>
      <w:r w:rsidRPr="008466A0">
        <w:rPr>
          <w:rFonts w:ascii="Arial" w:hAnsi="Arial" w:cs="Arial"/>
          <w:i/>
          <w:sz w:val="20"/>
          <w:szCs w:val="20"/>
        </w:rPr>
        <w:t>e tra parentesi tonde, le regole di compilazione in caso di partecipazione in forma associata)</w:t>
      </w:r>
    </w:p>
    <w:p w14:paraId="07725509" w14:textId="4DCEE965" w:rsidR="000439B5" w:rsidRPr="008466A0" w:rsidRDefault="000439B5" w:rsidP="008466A0">
      <w:pPr>
        <w:spacing w:after="0" w:line="300" w:lineRule="exact"/>
        <w:jc w:val="both"/>
        <w:rPr>
          <w:rFonts w:ascii="Arial" w:hAnsi="Arial" w:cs="Arial"/>
          <w:i/>
          <w:sz w:val="20"/>
          <w:szCs w:val="20"/>
          <w:u w:val="single"/>
        </w:rPr>
      </w:pPr>
      <w:r w:rsidRPr="008466A0">
        <w:rPr>
          <w:rFonts w:ascii="Arial" w:hAnsi="Arial" w:cs="Arial"/>
          <w:b/>
          <w:i/>
          <w:sz w:val="20"/>
          <w:szCs w:val="20"/>
          <w:highlight w:val="lightGray"/>
        </w:rPr>
        <w:t xml:space="preserve">[Dichiarazioni che devono essere rese solo </w:t>
      </w:r>
      <w:r w:rsidRPr="008466A0">
        <w:rPr>
          <w:rFonts w:ascii="Arial" w:hAnsi="Arial" w:cs="Arial"/>
          <w:b/>
          <w:i/>
          <w:sz w:val="20"/>
          <w:szCs w:val="20"/>
          <w:highlight w:val="lightGray"/>
          <w:u w:val="single"/>
        </w:rPr>
        <w:t xml:space="preserve">dalle consorziate </w:t>
      </w:r>
      <w:r w:rsidRPr="008466A0">
        <w:rPr>
          <w:rFonts w:ascii="Arial" w:hAnsi="Arial" w:cs="Arial"/>
          <w:b/>
          <w:i/>
          <w:sz w:val="20"/>
          <w:szCs w:val="20"/>
          <w:highlight w:val="lightGray"/>
        </w:rPr>
        <w:t>che prestano i requisiti:</w:t>
      </w:r>
      <w:r w:rsidRPr="008466A0">
        <w:rPr>
          <w:rFonts w:ascii="Arial" w:hAnsi="Arial" w:cs="Arial"/>
          <w:i/>
          <w:sz w:val="20"/>
          <w:szCs w:val="20"/>
        </w:rPr>
        <w:t xml:space="preserve"> </w:t>
      </w:r>
    </w:p>
    <w:p w14:paraId="305843A8" w14:textId="4C4BAAE6" w:rsidR="000439B5" w:rsidRPr="008466A0" w:rsidRDefault="000439B5" w:rsidP="00014955">
      <w:pPr>
        <w:pStyle w:val="Paragrafoelenco"/>
        <w:numPr>
          <w:ilvl w:val="0"/>
          <w:numId w:val="11"/>
        </w:numPr>
        <w:spacing w:after="0" w:line="300" w:lineRule="exact"/>
        <w:ind w:left="284" w:hanging="142"/>
        <w:jc w:val="both"/>
        <w:rPr>
          <w:rFonts w:ascii="Arial" w:hAnsi="Arial" w:cs="Arial"/>
          <w:sz w:val="20"/>
          <w:szCs w:val="20"/>
          <w:u w:val="single"/>
        </w:rPr>
      </w:pPr>
      <w:r w:rsidRPr="008466A0">
        <w:rPr>
          <w:rFonts w:ascii="Arial" w:hAnsi="Arial" w:cs="Arial"/>
          <w:sz w:val="20"/>
          <w:szCs w:val="20"/>
        </w:rPr>
        <w:t>DICHIARA di prestare al Consorzio ___________il/i seguente/i requisito/i_________________________________</w:t>
      </w:r>
    </w:p>
    <w:p w14:paraId="452860F1" w14:textId="4542708B" w:rsidR="000439B5" w:rsidRPr="008466A0" w:rsidRDefault="000439B5" w:rsidP="00014955">
      <w:pPr>
        <w:pStyle w:val="Paragrafoelenco"/>
        <w:numPr>
          <w:ilvl w:val="0"/>
          <w:numId w:val="11"/>
        </w:numPr>
        <w:spacing w:after="0" w:line="300" w:lineRule="exact"/>
        <w:ind w:left="284" w:hanging="142"/>
        <w:jc w:val="both"/>
        <w:rPr>
          <w:rFonts w:ascii="Arial" w:hAnsi="Arial" w:cs="Arial"/>
          <w:sz w:val="20"/>
          <w:szCs w:val="20"/>
          <w:u w:val="single"/>
        </w:rPr>
      </w:pPr>
      <w:r w:rsidRPr="008466A0">
        <w:rPr>
          <w:rFonts w:ascii="Arial" w:hAnsi="Arial" w:cs="Arial"/>
          <w:sz w:val="20"/>
          <w:szCs w:val="20"/>
        </w:rPr>
        <w:t>DICHIARA di aver conseguito l’ammissione al Bando SDA___________</w:t>
      </w:r>
      <w:r w:rsidRPr="008466A0">
        <w:rPr>
          <w:rFonts w:ascii="Arial" w:hAnsi="Arial" w:cs="Arial"/>
          <w:sz w:val="20"/>
          <w:szCs w:val="20"/>
          <w:u w:val="single"/>
        </w:rPr>
        <w:t xml:space="preserve"> </w:t>
      </w:r>
    </w:p>
    <w:p w14:paraId="391BE062" w14:textId="77777777" w:rsidR="000439B5" w:rsidRPr="008466A0" w:rsidRDefault="000439B5" w:rsidP="008466A0">
      <w:pPr>
        <w:pStyle w:val="Paragrafoelenco"/>
        <w:spacing w:after="0" w:line="300" w:lineRule="exact"/>
        <w:ind w:left="284"/>
        <w:jc w:val="both"/>
        <w:rPr>
          <w:rFonts w:ascii="Arial" w:hAnsi="Arial" w:cs="Arial"/>
          <w:i/>
          <w:sz w:val="20"/>
          <w:szCs w:val="20"/>
        </w:rPr>
      </w:pPr>
      <w:r w:rsidRPr="008466A0">
        <w:rPr>
          <w:rFonts w:ascii="Arial" w:hAnsi="Arial" w:cs="Arial"/>
          <w:b/>
          <w:i/>
          <w:sz w:val="20"/>
          <w:szCs w:val="20"/>
        </w:rPr>
        <w:t>In alternativa</w:t>
      </w:r>
      <w:r w:rsidRPr="008466A0">
        <w:rPr>
          <w:rFonts w:ascii="Arial" w:hAnsi="Arial" w:cs="Arial"/>
          <w:i/>
          <w:sz w:val="20"/>
          <w:szCs w:val="20"/>
        </w:rPr>
        <w:t xml:space="preserve">, nel caso in cui la/e consorziata/e abbia/no </w:t>
      </w:r>
      <w:r w:rsidRPr="008466A0">
        <w:rPr>
          <w:rFonts w:ascii="Arial" w:hAnsi="Arial" w:cs="Arial"/>
          <w:i/>
          <w:sz w:val="20"/>
          <w:szCs w:val="20"/>
          <w:u w:val="single"/>
        </w:rPr>
        <w:t>presentato la domanda di ammissione ad almeno un Bando SDA</w:t>
      </w:r>
      <w:r w:rsidRPr="008466A0">
        <w:rPr>
          <w:rFonts w:ascii="Arial" w:hAnsi="Arial" w:cs="Arial"/>
          <w:i/>
          <w:sz w:val="20"/>
          <w:szCs w:val="20"/>
        </w:rPr>
        <w:t>, prima del termine di presentazione dell’offerta fissato nell’AS ma non risulti/ino a tale data ancora ammessa/e:</w:t>
      </w:r>
    </w:p>
    <w:p w14:paraId="7D7BD97A" w14:textId="77777777" w:rsidR="000439B5" w:rsidRPr="008466A0" w:rsidRDefault="000439B5" w:rsidP="008466A0">
      <w:pPr>
        <w:pStyle w:val="Paragrafoelenco"/>
        <w:spacing w:after="0" w:line="300" w:lineRule="exact"/>
        <w:ind w:left="284"/>
        <w:jc w:val="both"/>
        <w:rPr>
          <w:rFonts w:ascii="Arial" w:hAnsi="Arial" w:cs="Arial"/>
          <w:sz w:val="20"/>
          <w:szCs w:val="20"/>
        </w:rPr>
      </w:pPr>
      <w:r w:rsidRPr="008466A0">
        <w:rPr>
          <w:rFonts w:ascii="Arial" w:hAnsi="Arial" w:cs="Arial"/>
          <w:sz w:val="20"/>
          <w:szCs w:val="20"/>
        </w:rPr>
        <w:t>che, pur non essendo ammessa/e alla data di scadenza di presentazione delle offerte, ha presentato entro tale termine la domanda di ammissione allo SDA _________ che allega alla presente dichiarazione.</w:t>
      </w:r>
    </w:p>
    <w:p w14:paraId="13532146" w14:textId="1E1D9C24" w:rsidR="000439B5" w:rsidRPr="008466A0" w:rsidRDefault="00F108BF" w:rsidP="00014955">
      <w:pPr>
        <w:pStyle w:val="Paragrafoelenco"/>
        <w:numPr>
          <w:ilvl w:val="0"/>
          <w:numId w:val="11"/>
        </w:numPr>
        <w:spacing w:after="0" w:line="300" w:lineRule="exact"/>
        <w:ind w:left="284" w:hanging="142"/>
        <w:jc w:val="both"/>
        <w:rPr>
          <w:rFonts w:ascii="Arial" w:hAnsi="Arial" w:cs="Arial"/>
          <w:sz w:val="20"/>
          <w:szCs w:val="20"/>
        </w:rPr>
      </w:pPr>
      <w:r w:rsidRPr="008466A0">
        <w:rPr>
          <w:rFonts w:ascii="Arial" w:hAnsi="Arial" w:cs="Arial"/>
          <w:sz w:val="20"/>
          <w:szCs w:val="20"/>
        </w:rPr>
        <w:t>CONFERMA</w:t>
      </w:r>
      <w:r w:rsidR="000439B5" w:rsidRPr="008466A0">
        <w:rPr>
          <w:rFonts w:ascii="Arial" w:hAnsi="Arial" w:cs="Arial"/>
          <w:sz w:val="20"/>
          <w:szCs w:val="20"/>
        </w:rPr>
        <w:t xml:space="preserve"> tutte le dichiarazioni sostitutive inviate con la domanda di ammissione al Sistema Dinamico di Acquisizione, così come eventualmente in seguito modificate e/o rinnovate;</w:t>
      </w:r>
      <w:r w:rsidR="000439B5" w:rsidRPr="008466A0">
        <w:rPr>
          <w:rFonts w:ascii="Arial" w:hAnsi="Arial" w:cs="Arial"/>
          <w:i/>
          <w:sz w:val="24"/>
          <w:szCs w:val="20"/>
        </w:rPr>
        <w:t>]</w:t>
      </w:r>
    </w:p>
    <w:p w14:paraId="03D19A5B" w14:textId="77777777" w:rsidR="00DA7EC7" w:rsidRPr="008466A0" w:rsidRDefault="00DA7EC7" w:rsidP="008466A0">
      <w:pPr>
        <w:spacing w:after="0" w:line="300" w:lineRule="exact"/>
        <w:jc w:val="both"/>
        <w:rPr>
          <w:rFonts w:ascii="Arial" w:hAnsi="Arial" w:cs="Arial"/>
          <w:sz w:val="20"/>
          <w:szCs w:val="20"/>
        </w:rPr>
      </w:pPr>
    </w:p>
    <w:p w14:paraId="0F8CD9D3" w14:textId="52BE43D2" w:rsidR="00F77ED5" w:rsidRPr="008466A0" w:rsidRDefault="0066342D" w:rsidP="008466A0">
      <w:pPr>
        <w:spacing w:after="0" w:line="300" w:lineRule="exact"/>
        <w:jc w:val="both"/>
        <w:rPr>
          <w:rFonts w:ascii="Arial" w:hAnsi="Arial" w:cs="Arial"/>
          <w:i/>
          <w:sz w:val="20"/>
          <w:szCs w:val="20"/>
        </w:rPr>
      </w:pPr>
      <w:r w:rsidRPr="008466A0">
        <w:rPr>
          <w:rFonts w:ascii="Arial" w:hAnsi="Arial" w:cs="Arial"/>
          <w:i/>
          <w:sz w:val="20"/>
          <w:szCs w:val="20"/>
        </w:rPr>
        <w:t xml:space="preserve"> </w:t>
      </w:r>
      <w:r w:rsidR="00F77ED5" w:rsidRPr="008466A0">
        <w:rPr>
          <w:rFonts w:ascii="Arial" w:hAnsi="Arial" w:cs="Arial"/>
          <w:i/>
          <w:sz w:val="20"/>
          <w:szCs w:val="20"/>
        </w:rPr>
        <w:t>(</w:t>
      </w:r>
      <w:r w:rsidR="00B26E25" w:rsidRPr="008466A0">
        <w:rPr>
          <w:rFonts w:ascii="Arial" w:hAnsi="Arial" w:cs="Arial"/>
          <w:i/>
          <w:sz w:val="20"/>
          <w:szCs w:val="20"/>
        </w:rPr>
        <w:t>C</w:t>
      </w:r>
      <w:r w:rsidR="00F77ED5" w:rsidRPr="008466A0">
        <w:rPr>
          <w:rFonts w:ascii="Arial" w:hAnsi="Arial" w:cs="Arial"/>
          <w:i/>
          <w:sz w:val="20"/>
          <w:szCs w:val="20"/>
        </w:rPr>
        <w:t>ompilare soltanto i campi di interesse)</w:t>
      </w:r>
    </w:p>
    <w:p w14:paraId="03AC9DC5" w14:textId="77777777" w:rsidR="00015538" w:rsidRPr="008466A0" w:rsidRDefault="00015538" w:rsidP="008466A0">
      <w:pPr>
        <w:pStyle w:val="Paragrafoelenco"/>
        <w:spacing w:after="0" w:line="300" w:lineRule="exact"/>
        <w:jc w:val="both"/>
        <w:rPr>
          <w:rFonts w:ascii="Arial" w:hAnsi="Arial" w:cs="Arial"/>
          <w:b/>
          <w:color w:val="4472C4" w:themeColor="accent5"/>
          <w:sz w:val="20"/>
          <w:szCs w:val="20"/>
        </w:rPr>
      </w:pPr>
    </w:p>
    <w:p w14:paraId="3E210CE6" w14:textId="300E0294" w:rsidR="00155546" w:rsidRPr="008466A0" w:rsidRDefault="00A43737" w:rsidP="00014955">
      <w:pPr>
        <w:pStyle w:val="Paragrafoelenco"/>
        <w:numPr>
          <w:ilvl w:val="0"/>
          <w:numId w:val="1"/>
        </w:numPr>
        <w:spacing w:line="300" w:lineRule="exact"/>
        <w:ind w:left="0"/>
        <w:jc w:val="both"/>
        <w:rPr>
          <w:rFonts w:ascii="Arial" w:hAnsi="Arial" w:cs="Arial"/>
          <w:i/>
          <w:sz w:val="20"/>
          <w:szCs w:val="20"/>
          <w:highlight w:val="lightGray"/>
        </w:rPr>
      </w:pPr>
      <w:r w:rsidRPr="008466A0">
        <w:rPr>
          <w:rFonts w:ascii="Arial" w:hAnsi="Arial" w:cs="Arial"/>
          <w:b/>
          <w:sz w:val="20"/>
          <w:szCs w:val="20"/>
        </w:rPr>
        <w:t xml:space="preserve">Dichiarazioni in caso di partecipazione in forma associata </w:t>
      </w:r>
      <w:r w:rsidR="00155546" w:rsidRPr="008466A0">
        <w:rPr>
          <w:rFonts w:ascii="Arial" w:hAnsi="Arial" w:cs="Arial"/>
          <w:b/>
          <w:i/>
          <w:sz w:val="20"/>
          <w:szCs w:val="20"/>
          <w:highlight w:val="lightGray"/>
        </w:rPr>
        <w:t>(</w:t>
      </w:r>
      <w:r w:rsidR="00155546" w:rsidRPr="008466A0">
        <w:rPr>
          <w:rFonts w:ascii="Arial" w:hAnsi="Arial" w:cs="Arial"/>
          <w:i/>
          <w:sz w:val="20"/>
          <w:szCs w:val="20"/>
          <w:highlight w:val="lightGray"/>
        </w:rPr>
        <w:t>da rendere da parte di tutti i componenti il RTI/consorzio ordinario/l’aggregazione di rete se RTI/Consorzio costituendo/se la</w:t>
      </w:r>
      <w:r w:rsidR="00155546" w:rsidRPr="008466A0">
        <w:rPr>
          <w:rFonts w:ascii="Arial" w:eastAsia="Times New Roman" w:hAnsi="Arial" w:cs="Arial"/>
          <w:i/>
          <w:sz w:val="20"/>
          <w:szCs w:val="20"/>
          <w:highlight w:val="lightGray"/>
        </w:rPr>
        <w:t xml:space="preserve"> rete non è dotata di un organo comune con potere di rappresentanza e soggettività giuridica</w:t>
      </w:r>
      <w:r w:rsidR="00155546" w:rsidRPr="008466A0">
        <w:rPr>
          <w:rFonts w:ascii="Arial" w:hAnsi="Arial" w:cs="Arial"/>
          <w:i/>
          <w:sz w:val="20"/>
          <w:szCs w:val="20"/>
          <w:highlight w:val="lightGray"/>
        </w:rPr>
        <w:t xml:space="preserve">; dalla sola mandataria se RTI/Consorzio costituito/dall’organo comune se </w:t>
      </w:r>
      <w:r w:rsidR="00155546" w:rsidRPr="008466A0">
        <w:rPr>
          <w:rFonts w:ascii="Arial" w:eastAsia="Times New Roman" w:hAnsi="Arial" w:cs="Arial"/>
          <w:i/>
          <w:sz w:val="20"/>
          <w:szCs w:val="20"/>
          <w:highlight w:val="lightGray"/>
        </w:rPr>
        <w:t>con potere di rappresentanza e soggettività giuridica;</w:t>
      </w:r>
      <w:r w:rsidR="00155546" w:rsidRPr="008466A0">
        <w:rPr>
          <w:rFonts w:ascii="Arial" w:hAnsi="Arial" w:cs="Arial"/>
          <w:i/>
          <w:sz w:val="20"/>
          <w:szCs w:val="20"/>
          <w:highlight w:val="lightGray"/>
        </w:rPr>
        <w:t xml:space="preserve"> solo dai Consorzi di cui all’art. 65, comma 2, lett. b), c) e d)</w:t>
      </w:r>
      <w:r w:rsidR="00155546" w:rsidRPr="008466A0">
        <w:rPr>
          <w:rFonts w:ascii="Arial" w:hAnsi="Arial" w:cs="Arial"/>
          <w:b/>
          <w:i/>
          <w:sz w:val="20"/>
          <w:szCs w:val="20"/>
          <w:highlight w:val="lightGray"/>
        </w:rPr>
        <w:t>)</w:t>
      </w:r>
    </w:p>
    <w:p w14:paraId="4CD9AD8B" w14:textId="14F8A980" w:rsidR="00436454" w:rsidRPr="008466A0" w:rsidRDefault="00436454" w:rsidP="008466A0">
      <w:pPr>
        <w:pStyle w:val="Paragrafoelenco"/>
        <w:spacing w:after="0" w:line="300" w:lineRule="exact"/>
        <w:ind w:left="284"/>
        <w:jc w:val="both"/>
        <w:rPr>
          <w:rFonts w:ascii="Arial" w:hAnsi="Arial" w:cs="Arial"/>
          <w:i/>
          <w:sz w:val="20"/>
          <w:szCs w:val="20"/>
          <w:highlight w:val="lightGray"/>
        </w:rPr>
      </w:pPr>
    </w:p>
    <w:p w14:paraId="379187BC" w14:textId="785FF04E" w:rsidR="00436454" w:rsidRPr="008466A0" w:rsidRDefault="00B756DC" w:rsidP="008466A0">
      <w:pPr>
        <w:spacing w:after="0" w:line="300" w:lineRule="exact"/>
        <w:jc w:val="both"/>
        <w:rPr>
          <w:rFonts w:ascii="Arial" w:eastAsia="Times New Roman" w:hAnsi="Arial" w:cs="Arial"/>
          <w:b/>
          <w:i/>
          <w:sz w:val="20"/>
          <w:szCs w:val="20"/>
        </w:rPr>
      </w:pPr>
      <w:r w:rsidRPr="008466A0">
        <w:rPr>
          <w:rFonts w:ascii="Arial" w:eastAsia="Times New Roman" w:hAnsi="Arial" w:cs="Arial"/>
          <w:b/>
          <w:bCs/>
          <w:i/>
          <w:sz w:val="20"/>
          <w:szCs w:val="20"/>
        </w:rPr>
        <w:t>(</w:t>
      </w:r>
      <w:r w:rsidR="00436454" w:rsidRPr="008466A0">
        <w:rPr>
          <w:rFonts w:ascii="Arial" w:eastAsia="Times New Roman" w:hAnsi="Arial" w:cs="Arial"/>
          <w:b/>
          <w:i/>
          <w:sz w:val="20"/>
          <w:szCs w:val="20"/>
        </w:rPr>
        <w:t>Per</w:t>
      </w:r>
      <w:r w:rsidR="007032A4" w:rsidRPr="008466A0">
        <w:rPr>
          <w:rFonts w:ascii="Arial" w:eastAsia="Times New Roman" w:hAnsi="Arial" w:cs="Arial"/>
          <w:b/>
          <w:i/>
          <w:sz w:val="20"/>
          <w:szCs w:val="20"/>
        </w:rPr>
        <w:t xml:space="preserve"> tutti i consorzi, i raggruppamenti temporanei e i GEIE, già costituiti e costituendi</w:t>
      </w:r>
      <w:r w:rsidRPr="008466A0">
        <w:rPr>
          <w:rFonts w:ascii="Arial" w:eastAsia="Times New Roman" w:hAnsi="Arial" w:cs="Arial"/>
          <w:b/>
          <w:i/>
          <w:sz w:val="20"/>
          <w:szCs w:val="20"/>
        </w:rPr>
        <w:t>)</w:t>
      </w:r>
    </w:p>
    <w:p w14:paraId="75F2EB86" w14:textId="4D0B809D" w:rsidR="00B756DC" w:rsidRPr="008466A0" w:rsidRDefault="000B59DD" w:rsidP="008466A0">
      <w:pPr>
        <w:spacing w:after="0" w:line="300" w:lineRule="exact"/>
        <w:ind w:left="284"/>
        <w:jc w:val="both"/>
        <w:rPr>
          <w:rFonts w:ascii="Arial" w:eastAsia="Calibri" w:hAnsi="Arial" w:cs="Arial"/>
          <w:sz w:val="20"/>
          <w:szCs w:val="20"/>
          <w:lang w:eastAsia="it-IT"/>
        </w:rPr>
      </w:pPr>
      <w:r w:rsidRPr="008466A0">
        <w:rPr>
          <w:rFonts w:ascii="Arial" w:eastAsia="Calibri" w:hAnsi="Arial" w:cs="Arial"/>
          <w:sz w:val="20"/>
          <w:szCs w:val="20"/>
          <w:lang w:eastAsia="it-IT"/>
        </w:rPr>
        <w:t xml:space="preserve">▪ </w:t>
      </w:r>
      <w:r w:rsidR="002433F5" w:rsidRPr="008466A0">
        <w:rPr>
          <w:rFonts w:ascii="Arial" w:eastAsia="Calibri" w:hAnsi="Arial" w:cs="Arial"/>
          <w:b/>
          <w:sz w:val="20"/>
          <w:szCs w:val="20"/>
          <w:lang w:eastAsia="it-IT"/>
        </w:rPr>
        <w:t>DICHIARA</w:t>
      </w:r>
      <w:r w:rsidR="002433F5" w:rsidRPr="008466A0">
        <w:rPr>
          <w:rFonts w:ascii="Arial" w:eastAsia="Calibri" w:hAnsi="Arial" w:cs="Arial"/>
          <w:sz w:val="20"/>
          <w:szCs w:val="20"/>
          <w:lang w:eastAsia="it-IT"/>
        </w:rPr>
        <w:t xml:space="preserve"> </w:t>
      </w:r>
      <w:r w:rsidRPr="008466A0">
        <w:rPr>
          <w:rFonts w:ascii="Arial" w:eastAsia="Calibri" w:hAnsi="Arial" w:cs="Arial"/>
          <w:sz w:val="20"/>
          <w:szCs w:val="20"/>
          <w:lang w:eastAsia="it-IT"/>
        </w:rPr>
        <w:t>che le seguenti parti/percentuali del servizio/fornitura saranno eseguite dagli operatori economici di seguito indicati:</w:t>
      </w:r>
    </w:p>
    <w:p w14:paraId="3981DD56" w14:textId="77777777" w:rsidR="00790266" w:rsidRPr="00E24A45" w:rsidRDefault="00790266" w:rsidP="00790266">
      <w:pPr>
        <w:spacing w:before="60" w:after="60" w:line="276" w:lineRule="auto"/>
        <w:ind w:left="284"/>
        <w:jc w:val="both"/>
        <w:rPr>
          <w:rFonts w:ascii="Arial" w:hAnsi="Arial" w:cs="Arial"/>
          <w:b/>
          <w:sz w:val="20"/>
          <w:szCs w:val="20"/>
        </w:rPr>
      </w:pPr>
      <w:r w:rsidRPr="0025245D">
        <w:rPr>
          <w:rFonts w:ascii="Arial" w:hAnsi="Arial" w:cs="Arial"/>
          <w:b/>
          <w:sz w:val="20"/>
          <w:szCs w:val="20"/>
        </w:rPr>
        <w:t>In caso di raggruppamenti e consorzi ordinari (articolo 65, comma 2, lettera e) ed f) del Codice) e i</w:t>
      </w:r>
      <w:r w:rsidRPr="00D03AFD">
        <w:rPr>
          <w:rFonts w:ascii="Arial" w:hAnsi="Arial" w:cs="Arial"/>
          <w:b/>
          <w:sz w:val="20"/>
          <w:szCs w:val="20"/>
        </w:rPr>
        <w:t xml:space="preserve"> Geie costituiti e costituendi</w:t>
      </w:r>
      <w:r w:rsidRPr="00E24A45">
        <w:rPr>
          <w:rFonts w:ascii="Arial" w:hAnsi="Arial" w:cs="Arial"/>
          <w:b/>
          <w:sz w:val="20"/>
          <w:szCs w:val="20"/>
        </w:rPr>
        <w:t xml:space="preserve">) </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8466A0" w14:paraId="27F7D65E" w14:textId="1EDC7377" w:rsidTr="000B59DD">
        <w:tc>
          <w:tcPr>
            <w:tcW w:w="3374" w:type="dxa"/>
            <w:shd w:val="clear" w:color="auto" w:fill="4472C4" w:themeFill="accent5"/>
          </w:tcPr>
          <w:p w14:paraId="229E3F51" w14:textId="6491AA3C" w:rsidR="000B59DD" w:rsidRPr="008466A0" w:rsidRDefault="000B59DD"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8466A0" w:rsidRDefault="000B59DD"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8466A0" w:rsidRDefault="000B59DD"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Operatore esecutore</w:t>
            </w:r>
          </w:p>
        </w:tc>
      </w:tr>
      <w:tr w:rsidR="000B59DD" w:rsidRPr="008466A0" w14:paraId="24538FE1" w14:textId="4721BC47" w:rsidTr="000B59DD">
        <w:tc>
          <w:tcPr>
            <w:tcW w:w="3374" w:type="dxa"/>
          </w:tcPr>
          <w:p w14:paraId="69E78E37"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3210" w:type="dxa"/>
          </w:tcPr>
          <w:p w14:paraId="7347CB6A"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2760" w:type="dxa"/>
          </w:tcPr>
          <w:p w14:paraId="7440D219" w14:textId="77777777" w:rsidR="000B59DD" w:rsidRPr="008466A0" w:rsidRDefault="000B59DD" w:rsidP="008466A0">
            <w:pPr>
              <w:spacing w:line="300" w:lineRule="exact"/>
              <w:jc w:val="both"/>
              <w:rPr>
                <w:rFonts w:ascii="Arial" w:eastAsia="Calibri" w:hAnsi="Arial" w:cs="Arial"/>
                <w:sz w:val="20"/>
                <w:szCs w:val="20"/>
                <w:lang w:eastAsia="it-IT"/>
              </w:rPr>
            </w:pPr>
          </w:p>
        </w:tc>
      </w:tr>
      <w:tr w:rsidR="000B59DD" w:rsidRPr="008466A0" w14:paraId="107B6DCA" w14:textId="75C8EEE8" w:rsidTr="000B59DD">
        <w:tc>
          <w:tcPr>
            <w:tcW w:w="3374" w:type="dxa"/>
          </w:tcPr>
          <w:p w14:paraId="34C373A5"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3210" w:type="dxa"/>
          </w:tcPr>
          <w:p w14:paraId="493850AA"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2760" w:type="dxa"/>
          </w:tcPr>
          <w:p w14:paraId="388234CA" w14:textId="77777777" w:rsidR="000B59DD" w:rsidRPr="008466A0" w:rsidRDefault="000B59DD" w:rsidP="008466A0">
            <w:pPr>
              <w:spacing w:line="300" w:lineRule="exact"/>
              <w:jc w:val="both"/>
              <w:rPr>
                <w:rFonts w:ascii="Arial" w:eastAsia="Calibri" w:hAnsi="Arial" w:cs="Arial"/>
                <w:sz w:val="20"/>
                <w:szCs w:val="20"/>
                <w:lang w:eastAsia="it-IT"/>
              </w:rPr>
            </w:pPr>
          </w:p>
        </w:tc>
      </w:tr>
      <w:tr w:rsidR="000B59DD" w:rsidRPr="008466A0" w14:paraId="120B512B" w14:textId="7630029F" w:rsidTr="000B59DD">
        <w:tc>
          <w:tcPr>
            <w:tcW w:w="3374" w:type="dxa"/>
          </w:tcPr>
          <w:p w14:paraId="6A2FA4AA"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3210" w:type="dxa"/>
          </w:tcPr>
          <w:p w14:paraId="40CCF622"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2760" w:type="dxa"/>
          </w:tcPr>
          <w:p w14:paraId="2AE1746A" w14:textId="77777777" w:rsidR="000B59DD" w:rsidRPr="008466A0" w:rsidRDefault="000B59DD" w:rsidP="008466A0">
            <w:pPr>
              <w:spacing w:line="300" w:lineRule="exact"/>
              <w:jc w:val="both"/>
              <w:rPr>
                <w:rFonts w:ascii="Arial" w:eastAsia="Calibri" w:hAnsi="Arial" w:cs="Arial"/>
                <w:sz w:val="20"/>
                <w:szCs w:val="20"/>
                <w:lang w:eastAsia="it-IT"/>
              </w:rPr>
            </w:pPr>
          </w:p>
        </w:tc>
      </w:tr>
      <w:tr w:rsidR="000B59DD" w:rsidRPr="008466A0" w14:paraId="164F2732" w14:textId="263BDAA7" w:rsidTr="000B59DD">
        <w:tc>
          <w:tcPr>
            <w:tcW w:w="3374" w:type="dxa"/>
          </w:tcPr>
          <w:p w14:paraId="573597CA"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3210" w:type="dxa"/>
          </w:tcPr>
          <w:p w14:paraId="3E0D10ED"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2760" w:type="dxa"/>
          </w:tcPr>
          <w:p w14:paraId="614011D5" w14:textId="77777777" w:rsidR="000B59DD" w:rsidRPr="008466A0" w:rsidRDefault="000B59DD" w:rsidP="008466A0">
            <w:pPr>
              <w:spacing w:line="300" w:lineRule="exact"/>
              <w:jc w:val="both"/>
              <w:rPr>
                <w:rFonts w:ascii="Arial" w:eastAsia="Calibri" w:hAnsi="Arial" w:cs="Arial"/>
                <w:sz w:val="20"/>
                <w:szCs w:val="20"/>
                <w:lang w:eastAsia="it-IT"/>
              </w:rPr>
            </w:pPr>
          </w:p>
        </w:tc>
      </w:tr>
    </w:tbl>
    <w:p w14:paraId="2DBF9849" w14:textId="138F796F" w:rsidR="000B59DD" w:rsidRPr="008466A0" w:rsidRDefault="000B59DD" w:rsidP="008466A0">
      <w:pPr>
        <w:spacing w:after="0" w:line="300" w:lineRule="exact"/>
        <w:ind w:left="284"/>
        <w:jc w:val="both"/>
        <w:rPr>
          <w:rFonts w:ascii="Arial" w:eastAsia="Calibri" w:hAnsi="Arial" w:cs="Arial"/>
          <w:sz w:val="20"/>
          <w:szCs w:val="20"/>
          <w:lang w:eastAsia="it-IT"/>
        </w:rPr>
      </w:pPr>
    </w:p>
    <w:p w14:paraId="0125F122" w14:textId="287DDB26" w:rsidR="00431C7C" w:rsidRPr="008466A0" w:rsidRDefault="00431C7C" w:rsidP="008466A0">
      <w:pPr>
        <w:spacing w:after="0" w:line="300" w:lineRule="exact"/>
        <w:ind w:left="284"/>
        <w:jc w:val="both"/>
        <w:rPr>
          <w:rFonts w:ascii="Arial" w:eastAsia="Calibri" w:hAnsi="Arial" w:cs="Arial"/>
          <w:b/>
          <w:sz w:val="20"/>
          <w:szCs w:val="20"/>
          <w:lang w:eastAsia="it-IT"/>
        </w:rPr>
      </w:pPr>
      <w:r w:rsidRPr="008466A0">
        <w:rPr>
          <w:rFonts w:ascii="Arial" w:eastAsia="Calibri" w:hAnsi="Arial" w:cs="Arial"/>
          <w:b/>
          <w:sz w:val="20"/>
          <w:szCs w:val="20"/>
          <w:lang w:eastAsia="it-IT"/>
        </w:rPr>
        <w:t xml:space="preserve">In caso di </w:t>
      </w:r>
      <w:r w:rsidR="00D57CE2" w:rsidRPr="008466A0">
        <w:rPr>
          <w:rFonts w:ascii="Arial" w:eastAsia="Calibri" w:hAnsi="Arial" w:cs="Arial"/>
          <w:b/>
          <w:sz w:val="20"/>
          <w:szCs w:val="20"/>
          <w:lang w:eastAsia="it-IT"/>
        </w:rPr>
        <w:t>C</w:t>
      </w:r>
      <w:r w:rsidRPr="008466A0">
        <w:rPr>
          <w:rFonts w:ascii="Arial" w:eastAsia="Calibri" w:hAnsi="Arial" w:cs="Arial"/>
          <w:b/>
          <w:sz w:val="20"/>
          <w:szCs w:val="20"/>
          <w:lang w:eastAsia="it-IT"/>
        </w:rPr>
        <w:t>onsorzi</w:t>
      </w:r>
      <w:r w:rsidR="00D57CE2" w:rsidRPr="008466A0">
        <w:rPr>
          <w:rFonts w:ascii="Arial" w:eastAsia="Calibri" w:hAnsi="Arial" w:cs="Arial"/>
          <w:b/>
          <w:sz w:val="20"/>
          <w:szCs w:val="20"/>
          <w:lang w:eastAsia="it-IT"/>
        </w:rPr>
        <w:t xml:space="preserve"> di cui all’art. 65, comma 2, lett. b), c) e d) del Codice</w:t>
      </w:r>
    </w:p>
    <w:p w14:paraId="01D85523" w14:textId="24C4F27E" w:rsidR="000F38B2" w:rsidRPr="008466A0" w:rsidRDefault="00D57CE2" w:rsidP="008466A0">
      <w:pPr>
        <w:spacing w:after="0" w:line="300" w:lineRule="exact"/>
        <w:ind w:left="284"/>
        <w:jc w:val="both"/>
        <w:rPr>
          <w:rFonts w:ascii="Arial" w:eastAsia="Calibri" w:hAnsi="Arial" w:cs="Arial"/>
          <w:b/>
          <w:i/>
          <w:sz w:val="20"/>
          <w:szCs w:val="20"/>
          <w:lang w:eastAsia="it-IT"/>
        </w:rPr>
      </w:pPr>
      <w:r w:rsidRPr="008466A0">
        <w:rPr>
          <w:rFonts w:ascii="Arial" w:eastAsia="Calibri" w:hAnsi="Arial" w:cs="Arial"/>
          <w:b/>
          <w:sz w:val="20"/>
          <w:szCs w:val="20"/>
          <w:lang w:eastAsia="it-IT"/>
        </w:rPr>
        <w:t xml:space="preserve">DICHIARA </w:t>
      </w:r>
      <w:r w:rsidRPr="008466A0">
        <w:rPr>
          <w:rFonts w:ascii="Arial" w:eastAsia="Calibri" w:hAnsi="Arial" w:cs="Arial"/>
          <w:sz w:val="20"/>
          <w:szCs w:val="20"/>
          <w:lang w:eastAsia="it-IT"/>
        </w:rPr>
        <w:t>che il Consorzio concorre con le seguenti Consorziate esecutric</w:t>
      </w:r>
      <w:r w:rsidR="000F38B2" w:rsidRPr="008466A0">
        <w:rPr>
          <w:rFonts w:ascii="Arial" w:eastAsia="Calibri" w:hAnsi="Arial" w:cs="Arial"/>
          <w:sz w:val="20"/>
          <w:szCs w:val="20"/>
          <w:lang w:eastAsia="it-IT"/>
        </w:rPr>
        <w:t xml:space="preserve">i. </w:t>
      </w:r>
      <w:r w:rsidR="000F38B2" w:rsidRPr="008466A0">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8466A0">
        <w:rPr>
          <w:rFonts w:ascii="Arial" w:hAnsi="Arial" w:cs="Arial"/>
          <w:b/>
          <w:i/>
        </w:rPr>
        <w:t xml:space="preserve"> </w:t>
      </w:r>
      <w:r w:rsidR="000F38B2" w:rsidRPr="008466A0">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8466A0" w:rsidRDefault="000F38B2" w:rsidP="008466A0">
      <w:pPr>
        <w:spacing w:after="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8466A0" w14:paraId="6C3D7F88" w14:textId="34246810" w:rsidTr="00D7176A">
        <w:tc>
          <w:tcPr>
            <w:tcW w:w="3230" w:type="dxa"/>
            <w:shd w:val="clear" w:color="auto" w:fill="4472C4" w:themeFill="accent5"/>
          </w:tcPr>
          <w:p w14:paraId="2F55CFE8" w14:textId="7F4D1A1E" w:rsidR="00D57CE2" w:rsidRPr="008466A0" w:rsidRDefault="00D57CE2"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8466A0" w:rsidRDefault="00D57CE2"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8466A0" w:rsidRDefault="00D57CE2"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Sede</w:t>
            </w:r>
          </w:p>
        </w:tc>
      </w:tr>
      <w:tr w:rsidR="00D57CE2" w:rsidRPr="008466A0" w14:paraId="29D94691" w14:textId="1BD1EA11" w:rsidTr="00BA46B3">
        <w:tc>
          <w:tcPr>
            <w:tcW w:w="3230" w:type="dxa"/>
          </w:tcPr>
          <w:p w14:paraId="0E5264D8"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r>
      <w:tr w:rsidR="00D57CE2" w:rsidRPr="008466A0" w14:paraId="70BF8AF5" w14:textId="1DEF4F10" w:rsidTr="00BA46B3">
        <w:tc>
          <w:tcPr>
            <w:tcW w:w="3230" w:type="dxa"/>
          </w:tcPr>
          <w:p w14:paraId="0F74F1CF"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r>
      <w:tr w:rsidR="00D57CE2" w:rsidRPr="008466A0" w14:paraId="3DAB5C41" w14:textId="4D9BB7E1" w:rsidTr="00BA46B3">
        <w:tc>
          <w:tcPr>
            <w:tcW w:w="3230" w:type="dxa"/>
          </w:tcPr>
          <w:p w14:paraId="7F42DD2D"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r>
      <w:tr w:rsidR="00D57CE2" w:rsidRPr="008466A0" w14:paraId="55986995" w14:textId="5597C861" w:rsidTr="00BA46B3">
        <w:tc>
          <w:tcPr>
            <w:tcW w:w="3230" w:type="dxa"/>
          </w:tcPr>
          <w:p w14:paraId="71FEF669" w14:textId="314A5D04" w:rsidR="00D57CE2" w:rsidRPr="008466A0" w:rsidRDefault="00D57CE2" w:rsidP="008466A0">
            <w:pPr>
              <w:spacing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8466A0" w:rsidDel="008445AB"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8466A0" w:rsidDel="008445AB" w:rsidRDefault="00D57CE2" w:rsidP="008466A0">
            <w:pPr>
              <w:spacing w:line="300" w:lineRule="exact"/>
              <w:jc w:val="both"/>
              <w:rPr>
                <w:rFonts w:ascii="Arial" w:eastAsia="Calibri" w:hAnsi="Arial" w:cs="Arial"/>
                <w:sz w:val="20"/>
                <w:szCs w:val="20"/>
                <w:highlight w:val="yellow"/>
                <w:lang w:eastAsia="it-IT"/>
              </w:rPr>
            </w:pPr>
          </w:p>
        </w:tc>
      </w:tr>
      <w:tr w:rsidR="00D57CE2" w:rsidRPr="008466A0" w14:paraId="75670619" w14:textId="01FE539F" w:rsidTr="00BA46B3">
        <w:tc>
          <w:tcPr>
            <w:tcW w:w="3230" w:type="dxa"/>
          </w:tcPr>
          <w:p w14:paraId="3C21DBDE"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r>
      <w:tr w:rsidR="00D57CE2" w:rsidRPr="008466A0" w14:paraId="2A7975EB" w14:textId="2144AF67" w:rsidTr="00BA46B3">
        <w:tc>
          <w:tcPr>
            <w:tcW w:w="3230" w:type="dxa"/>
          </w:tcPr>
          <w:p w14:paraId="28AC708D"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r>
    </w:tbl>
    <w:p w14:paraId="748B6C83" w14:textId="285F10AA" w:rsidR="008445AB" w:rsidRPr="008466A0" w:rsidRDefault="00155546" w:rsidP="008466A0">
      <w:pPr>
        <w:spacing w:after="0" w:line="300" w:lineRule="exact"/>
        <w:ind w:left="284"/>
        <w:jc w:val="both"/>
        <w:rPr>
          <w:rStyle w:val="ui-provider"/>
          <w:rFonts w:ascii="Arial" w:hAnsi="Arial" w:cs="Arial"/>
          <w:i/>
          <w:iCs/>
          <w:sz w:val="20"/>
          <w:szCs w:val="20"/>
          <w:u w:val="single"/>
        </w:rPr>
      </w:pPr>
      <w:r w:rsidRPr="008466A0">
        <w:rPr>
          <w:rStyle w:val="ui-provider"/>
          <w:rFonts w:ascii="Arial" w:hAnsi="Arial" w:cs="Arial"/>
          <w:i/>
          <w:iCs/>
          <w:sz w:val="20"/>
          <w:szCs w:val="20"/>
          <w:highlight w:val="lightGray"/>
          <w:u w:val="single"/>
        </w:rPr>
        <w:t>(</w:t>
      </w:r>
      <w:r w:rsidR="00D57CE2" w:rsidRPr="008466A0">
        <w:rPr>
          <w:rStyle w:val="ui-provider"/>
          <w:rFonts w:ascii="Arial" w:hAnsi="Arial" w:cs="Arial"/>
          <w:i/>
          <w:iCs/>
          <w:sz w:val="20"/>
          <w:szCs w:val="20"/>
          <w:highlight w:val="lightGray"/>
          <w:u w:val="single"/>
        </w:rPr>
        <w:t xml:space="preserve">Solo per il </w:t>
      </w:r>
      <w:r w:rsidR="0026666E" w:rsidRPr="008466A0">
        <w:rPr>
          <w:rStyle w:val="ui-provider"/>
          <w:rFonts w:ascii="Arial" w:hAnsi="Arial" w:cs="Arial"/>
          <w:i/>
          <w:iCs/>
          <w:sz w:val="20"/>
          <w:szCs w:val="20"/>
          <w:highlight w:val="lightGray"/>
          <w:u w:val="single"/>
        </w:rPr>
        <w:t>C</w:t>
      </w:r>
      <w:r w:rsidR="00D57CE2" w:rsidRPr="008466A0">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Pr="008466A0">
        <w:rPr>
          <w:rStyle w:val="ui-provider"/>
          <w:rFonts w:ascii="Arial" w:hAnsi="Arial" w:cs="Arial"/>
          <w:i/>
          <w:iCs/>
          <w:sz w:val="20"/>
          <w:szCs w:val="20"/>
          <w:u w:val="single"/>
        </w:rPr>
        <w:t>)</w:t>
      </w:r>
    </w:p>
    <w:p w14:paraId="47D00E3E" w14:textId="77777777" w:rsidR="00C74554" w:rsidRPr="008466A0" w:rsidRDefault="000F38B2" w:rsidP="008466A0">
      <w:pPr>
        <w:spacing w:after="0" w:line="300" w:lineRule="exact"/>
        <w:ind w:left="284"/>
        <w:jc w:val="both"/>
        <w:rPr>
          <w:rFonts w:ascii="Arial" w:eastAsia="Calibri" w:hAnsi="Arial" w:cs="Arial"/>
          <w:b/>
          <w:i/>
          <w:sz w:val="20"/>
          <w:szCs w:val="20"/>
          <w:lang w:eastAsia="it-IT"/>
        </w:rPr>
      </w:pPr>
      <w:r w:rsidRPr="008466A0">
        <w:rPr>
          <w:rFonts w:ascii="Arial" w:eastAsia="Calibri" w:hAnsi="Arial" w:cs="Arial"/>
          <w:b/>
          <w:i/>
          <w:sz w:val="20"/>
          <w:szCs w:val="20"/>
          <w:lang w:eastAsia="it-IT"/>
        </w:rPr>
        <w:t xml:space="preserve">(Solo per i Consorzi Stabili) </w:t>
      </w:r>
    </w:p>
    <w:p w14:paraId="29345BD9" w14:textId="63A7EBB8" w:rsidR="000F38B2" w:rsidRPr="008466A0" w:rsidRDefault="000F38B2" w:rsidP="008466A0">
      <w:pPr>
        <w:spacing w:after="0" w:line="300" w:lineRule="exact"/>
        <w:ind w:left="284"/>
        <w:jc w:val="both"/>
        <w:rPr>
          <w:rFonts w:ascii="Arial" w:eastAsia="Calibri" w:hAnsi="Arial" w:cs="Arial"/>
          <w:sz w:val="20"/>
          <w:szCs w:val="20"/>
          <w:lang w:eastAsia="it-IT"/>
        </w:rPr>
      </w:pPr>
      <w:r w:rsidRPr="008466A0">
        <w:rPr>
          <w:rFonts w:ascii="Arial" w:eastAsia="Calibri" w:hAnsi="Arial" w:cs="Arial"/>
          <w:b/>
          <w:sz w:val="20"/>
          <w:szCs w:val="20"/>
          <w:lang w:eastAsia="it-IT"/>
        </w:rPr>
        <w:t>DICHIARA</w:t>
      </w:r>
      <w:r w:rsidRPr="008466A0">
        <w:rPr>
          <w:rFonts w:ascii="Arial" w:eastAsia="Calibri" w:hAnsi="Arial" w:cs="Arial"/>
          <w:sz w:val="20"/>
          <w:szCs w:val="20"/>
          <w:lang w:eastAsia="it-IT"/>
        </w:rPr>
        <w:t xml:space="preserve"> che il Consorzio, al fine di soddisfare i requisiti d</w:t>
      </w:r>
      <w:r w:rsidR="00BA6AD5" w:rsidRPr="008466A0">
        <w:rPr>
          <w:rFonts w:ascii="Arial" w:eastAsia="Calibri" w:hAnsi="Arial" w:cs="Arial"/>
          <w:sz w:val="20"/>
          <w:szCs w:val="20"/>
          <w:lang w:eastAsia="it-IT"/>
        </w:rPr>
        <w:t xml:space="preserve">i partecipazione prescritti dall’Appalto specifico </w:t>
      </w:r>
      <w:r w:rsidRPr="008466A0">
        <w:rPr>
          <w:rFonts w:ascii="Arial" w:eastAsia="Calibri" w:hAnsi="Arial" w:cs="Arial"/>
          <w:sz w:val="20"/>
          <w:szCs w:val="20"/>
          <w:lang w:eastAsia="it-IT"/>
        </w:rPr>
        <w:t>ricorre ai requisiti delle consorziate non esecutrici così come di seguito indicato (</w:t>
      </w:r>
      <w:r w:rsidRPr="008466A0">
        <w:rPr>
          <w:rFonts w:ascii="Arial" w:eastAsia="Calibri" w:hAnsi="Arial" w:cs="Arial"/>
          <w:i/>
          <w:sz w:val="20"/>
          <w:szCs w:val="20"/>
          <w:lang w:eastAsia="it-IT"/>
        </w:rPr>
        <w:t>compilare solo se di interesse</w:t>
      </w:r>
      <w:r w:rsidRPr="008466A0">
        <w:rPr>
          <w:rFonts w:ascii="Arial" w:eastAsia="Calibri" w:hAnsi="Arial" w:cs="Arial"/>
          <w:sz w:val="20"/>
          <w:szCs w:val="20"/>
          <w:lang w:eastAsia="it-IT"/>
        </w:rPr>
        <w:t>):</w:t>
      </w:r>
    </w:p>
    <w:p w14:paraId="58B46354" w14:textId="77777777" w:rsidR="000F38B2" w:rsidRPr="008466A0" w:rsidRDefault="000F38B2" w:rsidP="008466A0">
      <w:pPr>
        <w:spacing w:after="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8466A0" w14:paraId="3C8DF359" w14:textId="77777777" w:rsidTr="004F5263">
        <w:tc>
          <w:tcPr>
            <w:tcW w:w="3230" w:type="dxa"/>
            <w:shd w:val="clear" w:color="auto" w:fill="4472C4" w:themeFill="accent5"/>
          </w:tcPr>
          <w:p w14:paraId="1B538301" w14:textId="77777777" w:rsidR="000F38B2" w:rsidRPr="008466A0" w:rsidRDefault="000F38B2"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Denominazione/Ragione Sociale</w:t>
            </w:r>
          </w:p>
        </w:tc>
        <w:tc>
          <w:tcPr>
            <w:tcW w:w="3056" w:type="dxa"/>
            <w:shd w:val="clear" w:color="auto" w:fill="4472C4" w:themeFill="accent5"/>
          </w:tcPr>
          <w:p w14:paraId="6DD59002" w14:textId="77777777" w:rsidR="000F38B2" w:rsidRPr="008466A0" w:rsidRDefault="000F38B2"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8466A0" w:rsidRDefault="000F38B2"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Requisito e relativa misura</w:t>
            </w:r>
          </w:p>
        </w:tc>
      </w:tr>
      <w:tr w:rsidR="000F38B2" w:rsidRPr="008466A0" w14:paraId="5406AC3C" w14:textId="77777777" w:rsidTr="004F5263">
        <w:tc>
          <w:tcPr>
            <w:tcW w:w="3230" w:type="dxa"/>
          </w:tcPr>
          <w:p w14:paraId="2CBD7BE5"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r>
      <w:tr w:rsidR="000F38B2" w:rsidRPr="008466A0" w14:paraId="181D162C" w14:textId="77777777" w:rsidTr="004F5263">
        <w:tc>
          <w:tcPr>
            <w:tcW w:w="3230" w:type="dxa"/>
          </w:tcPr>
          <w:p w14:paraId="1F0A4DDE"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r>
      <w:tr w:rsidR="000F38B2" w:rsidRPr="008466A0" w14:paraId="6E6153B2" w14:textId="77777777" w:rsidTr="004F5263">
        <w:tc>
          <w:tcPr>
            <w:tcW w:w="3230" w:type="dxa"/>
          </w:tcPr>
          <w:p w14:paraId="2EE8645C"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r>
      <w:tr w:rsidR="000F38B2" w:rsidRPr="008466A0" w14:paraId="2231F143" w14:textId="77777777" w:rsidTr="004F5263">
        <w:tc>
          <w:tcPr>
            <w:tcW w:w="3230" w:type="dxa"/>
          </w:tcPr>
          <w:p w14:paraId="26D4C781" w14:textId="77777777" w:rsidR="000F38B2" w:rsidRPr="008466A0" w:rsidRDefault="000F38B2" w:rsidP="008466A0">
            <w:pPr>
              <w:spacing w:line="300" w:lineRule="exact"/>
              <w:jc w:val="both"/>
              <w:rPr>
                <w:rFonts w:ascii="Arial" w:eastAsia="Calibri" w:hAnsi="Arial" w:cs="Arial"/>
                <w:sz w:val="20"/>
                <w:szCs w:val="20"/>
                <w:lang w:eastAsia="it-IT"/>
              </w:rPr>
            </w:pPr>
          </w:p>
        </w:tc>
        <w:tc>
          <w:tcPr>
            <w:tcW w:w="3056" w:type="dxa"/>
          </w:tcPr>
          <w:p w14:paraId="4BF672CF" w14:textId="77777777" w:rsidR="000F38B2" w:rsidRPr="008466A0" w:rsidRDefault="000F38B2" w:rsidP="008466A0">
            <w:pPr>
              <w:spacing w:line="300" w:lineRule="exact"/>
              <w:jc w:val="both"/>
              <w:rPr>
                <w:rFonts w:ascii="Arial" w:eastAsia="Calibri" w:hAnsi="Arial" w:cs="Arial"/>
                <w:sz w:val="20"/>
                <w:szCs w:val="20"/>
                <w:lang w:eastAsia="it-IT"/>
              </w:rPr>
            </w:pPr>
          </w:p>
        </w:tc>
        <w:tc>
          <w:tcPr>
            <w:tcW w:w="3058" w:type="dxa"/>
          </w:tcPr>
          <w:p w14:paraId="489F4BF6" w14:textId="77777777" w:rsidR="000F38B2" w:rsidRPr="008466A0" w:rsidRDefault="000F38B2" w:rsidP="008466A0">
            <w:pPr>
              <w:spacing w:line="300" w:lineRule="exact"/>
              <w:jc w:val="both"/>
              <w:rPr>
                <w:rFonts w:ascii="Arial" w:eastAsia="Calibri" w:hAnsi="Arial" w:cs="Arial"/>
                <w:sz w:val="20"/>
                <w:szCs w:val="20"/>
                <w:lang w:eastAsia="it-IT"/>
              </w:rPr>
            </w:pPr>
          </w:p>
        </w:tc>
      </w:tr>
      <w:tr w:rsidR="000F38B2" w:rsidRPr="008466A0" w14:paraId="48D8FC7C" w14:textId="77777777" w:rsidTr="004F5263">
        <w:tc>
          <w:tcPr>
            <w:tcW w:w="3230" w:type="dxa"/>
          </w:tcPr>
          <w:p w14:paraId="71016975" w14:textId="77777777" w:rsidR="000F38B2" w:rsidRPr="008466A0" w:rsidRDefault="000F38B2" w:rsidP="008466A0">
            <w:pPr>
              <w:spacing w:line="300" w:lineRule="exact"/>
              <w:jc w:val="both"/>
              <w:rPr>
                <w:rFonts w:ascii="Arial" w:eastAsia="Calibri" w:hAnsi="Arial" w:cs="Arial"/>
                <w:sz w:val="20"/>
                <w:szCs w:val="20"/>
                <w:lang w:eastAsia="it-IT"/>
              </w:rPr>
            </w:pPr>
          </w:p>
        </w:tc>
        <w:tc>
          <w:tcPr>
            <w:tcW w:w="3056" w:type="dxa"/>
          </w:tcPr>
          <w:p w14:paraId="5E37B0B4" w14:textId="77777777" w:rsidR="000F38B2" w:rsidRPr="008466A0" w:rsidRDefault="000F38B2" w:rsidP="008466A0">
            <w:pPr>
              <w:spacing w:line="300" w:lineRule="exact"/>
              <w:jc w:val="both"/>
              <w:rPr>
                <w:rFonts w:ascii="Arial" w:eastAsia="Calibri" w:hAnsi="Arial" w:cs="Arial"/>
                <w:sz w:val="20"/>
                <w:szCs w:val="20"/>
                <w:lang w:eastAsia="it-IT"/>
              </w:rPr>
            </w:pPr>
          </w:p>
        </w:tc>
        <w:tc>
          <w:tcPr>
            <w:tcW w:w="3058" w:type="dxa"/>
          </w:tcPr>
          <w:p w14:paraId="1982C555" w14:textId="77777777" w:rsidR="000F38B2" w:rsidRPr="008466A0" w:rsidRDefault="000F38B2" w:rsidP="008466A0">
            <w:pPr>
              <w:spacing w:line="300" w:lineRule="exact"/>
              <w:jc w:val="both"/>
              <w:rPr>
                <w:rFonts w:ascii="Arial" w:eastAsia="Calibri" w:hAnsi="Arial" w:cs="Arial"/>
                <w:sz w:val="20"/>
                <w:szCs w:val="20"/>
                <w:lang w:eastAsia="it-IT"/>
              </w:rPr>
            </w:pPr>
          </w:p>
        </w:tc>
      </w:tr>
      <w:tr w:rsidR="000F38B2" w:rsidRPr="008466A0" w14:paraId="1B135802" w14:textId="77777777" w:rsidTr="004F5263">
        <w:tc>
          <w:tcPr>
            <w:tcW w:w="3230" w:type="dxa"/>
          </w:tcPr>
          <w:p w14:paraId="475AFA23" w14:textId="77777777" w:rsidR="000F38B2" w:rsidRPr="008466A0" w:rsidRDefault="000F38B2" w:rsidP="008466A0">
            <w:pPr>
              <w:spacing w:line="300" w:lineRule="exact"/>
              <w:jc w:val="both"/>
              <w:rPr>
                <w:rFonts w:ascii="Arial" w:eastAsia="Calibri" w:hAnsi="Arial" w:cs="Arial"/>
                <w:sz w:val="20"/>
                <w:szCs w:val="20"/>
                <w:lang w:eastAsia="it-IT"/>
              </w:rPr>
            </w:pPr>
          </w:p>
        </w:tc>
        <w:tc>
          <w:tcPr>
            <w:tcW w:w="3056" w:type="dxa"/>
          </w:tcPr>
          <w:p w14:paraId="083AE96F" w14:textId="77777777" w:rsidR="000F38B2" w:rsidRPr="008466A0" w:rsidRDefault="000F38B2" w:rsidP="008466A0">
            <w:pPr>
              <w:spacing w:line="300" w:lineRule="exact"/>
              <w:jc w:val="both"/>
              <w:rPr>
                <w:rFonts w:ascii="Arial" w:eastAsia="Calibri" w:hAnsi="Arial" w:cs="Arial"/>
                <w:sz w:val="20"/>
                <w:szCs w:val="20"/>
                <w:lang w:eastAsia="it-IT"/>
              </w:rPr>
            </w:pPr>
          </w:p>
        </w:tc>
        <w:tc>
          <w:tcPr>
            <w:tcW w:w="3058" w:type="dxa"/>
          </w:tcPr>
          <w:p w14:paraId="5719FD32"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r>
    </w:tbl>
    <w:p w14:paraId="00474A02" w14:textId="7DF5AFB8" w:rsidR="00D57CE2" w:rsidRPr="008466A0" w:rsidRDefault="00D57CE2" w:rsidP="008466A0">
      <w:pPr>
        <w:spacing w:after="0" w:line="300" w:lineRule="exact"/>
        <w:ind w:left="284"/>
        <w:jc w:val="both"/>
        <w:rPr>
          <w:rFonts w:ascii="Arial" w:eastAsia="Calibri" w:hAnsi="Arial" w:cs="Arial"/>
          <w:sz w:val="20"/>
          <w:szCs w:val="20"/>
          <w:lang w:eastAsia="it-IT"/>
        </w:rPr>
      </w:pPr>
    </w:p>
    <w:p w14:paraId="25DBD72D" w14:textId="60F5479D" w:rsidR="00431C7C" w:rsidRPr="008466A0" w:rsidRDefault="00431C7C" w:rsidP="008466A0">
      <w:pPr>
        <w:spacing w:after="0" w:line="300" w:lineRule="exact"/>
        <w:ind w:left="284"/>
        <w:jc w:val="both"/>
        <w:rPr>
          <w:rFonts w:ascii="Arial" w:eastAsia="Calibri" w:hAnsi="Arial" w:cs="Arial"/>
          <w:b/>
          <w:i/>
          <w:sz w:val="20"/>
          <w:szCs w:val="20"/>
          <w:lang w:eastAsia="it-IT"/>
        </w:rPr>
      </w:pPr>
      <w:r w:rsidRPr="008466A0">
        <w:rPr>
          <w:rFonts w:ascii="Arial" w:eastAsia="Calibri" w:hAnsi="Arial" w:cs="Arial"/>
          <w:b/>
          <w:i/>
          <w:sz w:val="20"/>
          <w:szCs w:val="20"/>
          <w:highlight w:val="lightGray"/>
          <w:lang w:eastAsia="it-IT"/>
        </w:rPr>
        <w:t>(</w:t>
      </w:r>
      <w:r w:rsidR="00B26E25" w:rsidRPr="008466A0">
        <w:rPr>
          <w:rFonts w:ascii="Arial" w:eastAsia="Calibri" w:hAnsi="Arial" w:cs="Arial"/>
          <w:b/>
          <w:i/>
          <w:sz w:val="20"/>
          <w:szCs w:val="20"/>
          <w:highlight w:val="lightGray"/>
          <w:lang w:eastAsia="it-IT"/>
        </w:rPr>
        <w:t>C</w:t>
      </w:r>
      <w:r w:rsidRPr="008466A0">
        <w:rPr>
          <w:rFonts w:ascii="Arial" w:eastAsia="Calibri" w:hAnsi="Arial" w:cs="Arial"/>
          <w:b/>
          <w:i/>
          <w:sz w:val="20"/>
          <w:szCs w:val="20"/>
          <w:highlight w:val="lightGray"/>
          <w:lang w:eastAsia="it-IT"/>
        </w:rPr>
        <w:t>iascuna consorziata</w:t>
      </w:r>
      <w:r w:rsidR="00B26E25" w:rsidRPr="008466A0">
        <w:rPr>
          <w:rFonts w:ascii="Arial" w:eastAsia="Calibri" w:hAnsi="Arial" w:cs="Arial"/>
          <w:b/>
          <w:i/>
          <w:sz w:val="20"/>
          <w:szCs w:val="20"/>
          <w:highlight w:val="lightGray"/>
          <w:lang w:eastAsia="it-IT"/>
        </w:rPr>
        <w:t xml:space="preserve">, esecutrice e </w:t>
      </w:r>
      <w:proofErr w:type="gramStart"/>
      <w:r w:rsidR="00B26E25" w:rsidRPr="008466A0">
        <w:rPr>
          <w:rFonts w:ascii="Arial" w:eastAsia="Calibri" w:hAnsi="Arial" w:cs="Arial"/>
          <w:b/>
          <w:i/>
          <w:sz w:val="20"/>
          <w:szCs w:val="20"/>
          <w:highlight w:val="lightGray"/>
          <w:lang w:eastAsia="it-IT"/>
        </w:rPr>
        <w:t>non</w:t>
      </w:r>
      <w:proofErr w:type="gramEnd"/>
      <w:r w:rsidR="00B26E25" w:rsidRPr="008466A0">
        <w:rPr>
          <w:rFonts w:ascii="Arial" w:eastAsia="Calibri" w:hAnsi="Arial" w:cs="Arial"/>
          <w:b/>
          <w:i/>
          <w:sz w:val="20"/>
          <w:szCs w:val="20"/>
          <w:highlight w:val="lightGray"/>
          <w:lang w:eastAsia="it-IT"/>
        </w:rPr>
        <w:t>,</w:t>
      </w:r>
      <w:r w:rsidRPr="008466A0">
        <w:rPr>
          <w:rFonts w:ascii="Arial" w:eastAsia="Calibri" w:hAnsi="Arial" w:cs="Arial"/>
          <w:b/>
          <w:i/>
          <w:sz w:val="20"/>
          <w:szCs w:val="20"/>
          <w:highlight w:val="lightGray"/>
          <w:lang w:eastAsia="it-IT"/>
        </w:rPr>
        <w:t xml:space="preserve"> deve presentare un proprio DGUE)</w:t>
      </w:r>
    </w:p>
    <w:p w14:paraId="7FFCA6AA" w14:textId="234D5027" w:rsidR="00436454" w:rsidRPr="008466A0" w:rsidRDefault="00AC7FFE" w:rsidP="008466A0">
      <w:pPr>
        <w:spacing w:after="0" w:line="300" w:lineRule="exact"/>
        <w:ind w:left="284"/>
        <w:jc w:val="both"/>
        <w:rPr>
          <w:rFonts w:ascii="Arial" w:eastAsia="Times New Roman" w:hAnsi="Arial" w:cs="Arial"/>
          <w:b/>
          <w:bCs/>
          <w:i/>
          <w:sz w:val="20"/>
          <w:szCs w:val="20"/>
        </w:rPr>
      </w:pPr>
      <w:r w:rsidRPr="008466A0">
        <w:rPr>
          <w:rFonts w:ascii="Arial" w:eastAsia="Times New Roman" w:hAnsi="Arial" w:cs="Arial"/>
          <w:b/>
          <w:bCs/>
          <w:i/>
          <w:sz w:val="20"/>
          <w:szCs w:val="20"/>
        </w:rPr>
        <w:t>(</w:t>
      </w:r>
      <w:r w:rsidR="00436454" w:rsidRPr="008466A0">
        <w:rPr>
          <w:rFonts w:ascii="Arial" w:eastAsia="Times New Roman" w:hAnsi="Arial" w:cs="Arial"/>
          <w:b/>
          <w:bCs/>
          <w:i/>
          <w:sz w:val="20"/>
          <w:szCs w:val="20"/>
        </w:rPr>
        <w:t xml:space="preserve">Per i raggruppamenti temporanei o consorzi ordinari </w:t>
      </w:r>
      <w:r w:rsidR="004E1232" w:rsidRPr="008466A0">
        <w:rPr>
          <w:rFonts w:ascii="Arial" w:eastAsia="Times New Roman" w:hAnsi="Arial" w:cs="Arial"/>
          <w:b/>
          <w:bCs/>
          <w:i/>
          <w:sz w:val="20"/>
          <w:szCs w:val="20"/>
        </w:rPr>
        <w:t xml:space="preserve">di cui all’articolo 65, comma 2 lett. f) del d.lgs. 36/2023 </w:t>
      </w:r>
      <w:r w:rsidR="00436454" w:rsidRPr="008466A0">
        <w:rPr>
          <w:rFonts w:ascii="Arial" w:eastAsia="Times New Roman" w:hAnsi="Arial" w:cs="Arial"/>
          <w:b/>
          <w:bCs/>
          <w:i/>
          <w:sz w:val="20"/>
          <w:szCs w:val="20"/>
        </w:rPr>
        <w:t>o GEIE non ancora costituiti</w:t>
      </w:r>
      <w:r w:rsidRPr="008466A0">
        <w:rPr>
          <w:rFonts w:ascii="Arial" w:eastAsia="Times New Roman" w:hAnsi="Arial" w:cs="Arial"/>
          <w:b/>
          <w:bCs/>
          <w:i/>
          <w:sz w:val="20"/>
          <w:szCs w:val="20"/>
        </w:rPr>
        <w:t>)</w:t>
      </w:r>
    </w:p>
    <w:p w14:paraId="0E1362D7" w14:textId="5E9904BA" w:rsidR="00436454" w:rsidRPr="008466A0" w:rsidRDefault="00B42D88" w:rsidP="008466A0">
      <w:pPr>
        <w:spacing w:after="0" w:line="300" w:lineRule="exact"/>
        <w:ind w:left="284"/>
        <w:jc w:val="both"/>
        <w:rPr>
          <w:rFonts w:ascii="Arial" w:eastAsia="Times New Roman" w:hAnsi="Arial" w:cs="Arial"/>
          <w:sz w:val="20"/>
          <w:szCs w:val="20"/>
        </w:rPr>
      </w:pPr>
      <w:r w:rsidRPr="008466A0">
        <w:rPr>
          <w:rFonts w:ascii="Arial" w:hAnsi="Arial" w:cs="Arial"/>
          <w:sz w:val="20"/>
          <w:szCs w:val="20"/>
        </w:rPr>
        <w:t>□</w:t>
      </w:r>
      <w:r w:rsidR="003502E9" w:rsidRPr="008466A0">
        <w:rPr>
          <w:rFonts w:ascii="Arial" w:eastAsia="Calibri" w:hAnsi="Arial" w:cs="Arial"/>
          <w:sz w:val="20"/>
          <w:szCs w:val="20"/>
          <w:lang w:eastAsia="it-IT"/>
        </w:rPr>
        <w:t xml:space="preserve"> </w:t>
      </w:r>
      <w:r w:rsidR="002433F5" w:rsidRPr="008466A0">
        <w:rPr>
          <w:rFonts w:ascii="Arial" w:eastAsia="Calibri" w:hAnsi="Arial" w:cs="Arial"/>
          <w:b/>
          <w:sz w:val="20"/>
          <w:szCs w:val="20"/>
          <w:lang w:eastAsia="it-IT"/>
        </w:rPr>
        <w:t>DICHIARA</w:t>
      </w:r>
      <w:r w:rsidR="002433F5" w:rsidRPr="008466A0">
        <w:rPr>
          <w:rFonts w:ascii="Arial" w:eastAsia="Calibri" w:hAnsi="Arial" w:cs="Arial"/>
          <w:sz w:val="20"/>
          <w:szCs w:val="20"/>
          <w:lang w:eastAsia="it-IT"/>
        </w:rPr>
        <w:t xml:space="preserve"> </w:t>
      </w:r>
      <w:r w:rsidR="003502E9" w:rsidRPr="008466A0">
        <w:rPr>
          <w:rFonts w:ascii="Arial" w:eastAsia="Calibri" w:hAnsi="Arial" w:cs="Arial"/>
          <w:sz w:val="20"/>
          <w:szCs w:val="20"/>
          <w:lang w:eastAsia="it-IT"/>
        </w:rPr>
        <w:t>che, in</w:t>
      </w:r>
      <w:r w:rsidR="00436454" w:rsidRPr="008466A0">
        <w:rPr>
          <w:rFonts w:ascii="Arial" w:eastAsia="Times New Roman" w:hAnsi="Arial" w:cs="Arial"/>
          <w:sz w:val="20"/>
          <w:szCs w:val="20"/>
        </w:rPr>
        <w:t xml:space="preserve"> caso di aggiudicazione, sarà conferito mandato speciale con rappresentanza o funzioni di capogruppo</w:t>
      </w:r>
      <w:r w:rsidR="003502E9" w:rsidRPr="008466A0">
        <w:rPr>
          <w:rFonts w:ascii="Arial" w:eastAsia="Times New Roman" w:hAnsi="Arial" w:cs="Arial"/>
          <w:sz w:val="20"/>
          <w:szCs w:val="20"/>
        </w:rPr>
        <w:t xml:space="preserve"> a </w:t>
      </w:r>
      <w:r w:rsidRPr="008466A0">
        <w:rPr>
          <w:rFonts w:ascii="Arial" w:eastAsia="Times New Roman" w:hAnsi="Arial" w:cs="Arial"/>
          <w:sz w:val="20"/>
          <w:szCs w:val="20"/>
        </w:rPr>
        <w:t>____</w:t>
      </w:r>
      <w:r w:rsidR="003502E9" w:rsidRPr="008466A0">
        <w:rPr>
          <w:rFonts w:ascii="Arial" w:eastAsia="Times New Roman" w:hAnsi="Arial" w:cs="Arial"/>
          <w:sz w:val="20"/>
          <w:szCs w:val="20"/>
        </w:rPr>
        <w:t xml:space="preserve"> </w:t>
      </w:r>
      <w:r w:rsidR="00D7176A" w:rsidRPr="008466A0">
        <w:rPr>
          <w:rFonts w:ascii="Arial" w:eastAsia="Times New Roman" w:hAnsi="Arial" w:cs="Arial"/>
          <w:sz w:val="20"/>
          <w:szCs w:val="20"/>
        </w:rPr>
        <w:t>&lt;</w:t>
      </w:r>
      <w:r w:rsidR="003502E9" w:rsidRPr="008466A0">
        <w:rPr>
          <w:rFonts w:ascii="Arial" w:eastAsia="Times New Roman" w:hAnsi="Arial" w:cs="Arial"/>
          <w:i/>
          <w:sz w:val="20"/>
          <w:szCs w:val="20"/>
        </w:rPr>
        <w:t>indicare l’operatore che sarà nominato capogruppo</w:t>
      </w:r>
      <w:r w:rsidR="00D7176A" w:rsidRPr="008466A0">
        <w:rPr>
          <w:rFonts w:ascii="Arial" w:eastAsia="Times New Roman" w:hAnsi="Arial" w:cs="Arial"/>
          <w:sz w:val="20"/>
          <w:szCs w:val="20"/>
        </w:rPr>
        <w:t>&gt;</w:t>
      </w:r>
      <w:r w:rsidR="00436454" w:rsidRPr="008466A0">
        <w:rPr>
          <w:rFonts w:ascii="Arial" w:eastAsia="Times New Roman" w:hAnsi="Arial" w:cs="Arial"/>
          <w:sz w:val="20"/>
          <w:szCs w:val="20"/>
        </w:rPr>
        <w:t>;</w:t>
      </w:r>
    </w:p>
    <w:p w14:paraId="0C46F7C5" w14:textId="77777777" w:rsidR="00155546" w:rsidRPr="008466A0" w:rsidRDefault="00B42D88" w:rsidP="008466A0">
      <w:pPr>
        <w:spacing w:after="0" w:line="300" w:lineRule="exact"/>
        <w:ind w:left="284"/>
        <w:jc w:val="both"/>
        <w:rPr>
          <w:rFonts w:ascii="Arial" w:eastAsia="Calibri" w:hAnsi="Arial" w:cs="Arial"/>
          <w:b/>
          <w:i/>
          <w:sz w:val="20"/>
          <w:szCs w:val="20"/>
          <w:lang w:eastAsia="it-IT"/>
        </w:rPr>
      </w:pPr>
      <w:r w:rsidRPr="008466A0">
        <w:rPr>
          <w:rFonts w:ascii="Arial" w:hAnsi="Arial" w:cs="Arial"/>
          <w:sz w:val="20"/>
          <w:szCs w:val="20"/>
        </w:rPr>
        <w:lastRenderedPageBreak/>
        <w:t>□</w:t>
      </w:r>
      <w:r w:rsidR="00AC7FFE" w:rsidRPr="008466A0">
        <w:rPr>
          <w:rFonts w:ascii="Arial" w:eastAsia="Calibri" w:hAnsi="Arial" w:cs="Arial"/>
          <w:sz w:val="20"/>
          <w:szCs w:val="20"/>
          <w:lang w:eastAsia="it-IT"/>
        </w:rPr>
        <w:t xml:space="preserve"> </w:t>
      </w:r>
      <w:r w:rsidR="002433F5" w:rsidRPr="008466A0">
        <w:rPr>
          <w:rFonts w:ascii="Arial" w:eastAsia="Times New Roman" w:hAnsi="Arial" w:cs="Arial"/>
          <w:b/>
          <w:sz w:val="20"/>
          <w:szCs w:val="20"/>
        </w:rPr>
        <w:t>SI IMPEGNA</w:t>
      </w:r>
      <w:r w:rsidR="003502E9" w:rsidRPr="008466A0">
        <w:rPr>
          <w:rFonts w:ascii="Arial" w:eastAsia="Times New Roman" w:hAnsi="Arial" w:cs="Arial"/>
          <w:sz w:val="20"/>
          <w:szCs w:val="20"/>
        </w:rPr>
        <w:t xml:space="preserve">, </w:t>
      </w:r>
      <w:r w:rsidR="00436454" w:rsidRPr="008466A0">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8466A0">
        <w:rPr>
          <w:rFonts w:ascii="Arial" w:eastAsia="Times New Roman" w:hAnsi="Arial" w:cs="Arial"/>
          <w:sz w:val="20"/>
          <w:szCs w:val="20"/>
        </w:rPr>
        <w:t>.</w:t>
      </w:r>
      <w:r w:rsidR="00DC0A1A" w:rsidRPr="008466A0">
        <w:rPr>
          <w:rFonts w:ascii="Arial" w:eastAsia="Times New Roman" w:hAnsi="Arial" w:cs="Arial"/>
          <w:b/>
          <w:i/>
          <w:sz w:val="20"/>
          <w:szCs w:val="20"/>
        </w:rPr>
        <w:t>)</w:t>
      </w:r>
      <w:r w:rsidR="00155546" w:rsidRPr="008466A0">
        <w:rPr>
          <w:rFonts w:ascii="Arial" w:eastAsia="Calibri" w:hAnsi="Arial" w:cs="Arial"/>
          <w:b/>
          <w:i/>
          <w:sz w:val="20"/>
          <w:szCs w:val="20"/>
          <w:lang w:eastAsia="it-IT"/>
        </w:rPr>
        <w:t xml:space="preserve"> </w:t>
      </w:r>
    </w:p>
    <w:p w14:paraId="18C37F37" w14:textId="2AF7CA18" w:rsidR="00436454" w:rsidRPr="008466A0" w:rsidRDefault="00155546" w:rsidP="008466A0">
      <w:pPr>
        <w:spacing w:after="0" w:line="300" w:lineRule="exact"/>
        <w:ind w:left="284"/>
        <w:jc w:val="both"/>
        <w:rPr>
          <w:rFonts w:ascii="Arial" w:eastAsia="Times New Roman" w:hAnsi="Arial" w:cs="Arial"/>
          <w:bCs/>
          <w:sz w:val="20"/>
          <w:szCs w:val="20"/>
        </w:rPr>
      </w:pPr>
      <w:r w:rsidRPr="008466A0">
        <w:rPr>
          <w:rFonts w:ascii="Arial" w:eastAsia="Calibri" w:hAnsi="Arial" w:cs="Arial"/>
          <w:b/>
          <w:i/>
          <w:sz w:val="20"/>
          <w:szCs w:val="20"/>
          <w:highlight w:val="lightGray"/>
          <w:lang w:eastAsia="it-IT"/>
        </w:rPr>
        <w:t xml:space="preserve">(NB: </w:t>
      </w:r>
      <w:r w:rsidRPr="008466A0">
        <w:rPr>
          <w:rFonts w:ascii="Arial" w:eastAsia="Calibri" w:hAnsi="Arial" w:cs="Arial"/>
          <w:bCs/>
          <w:i/>
          <w:sz w:val="20"/>
          <w:szCs w:val="20"/>
          <w:highlight w:val="lightGray"/>
          <w:lang w:eastAsia="it-IT"/>
        </w:rPr>
        <w:t>Le dichiarazioni di cui sopra devono essere rese da parte di ciascun componente del RTI/Consorzio ordinario)</w:t>
      </w:r>
    </w:p>
    <w:p w14:paraId="035121D5" w14:textId="781648DB" w:rsidR="00AC7FFE" w:rsidRPr="008466A0" w:rsidRDefault="00155546" w:rsidP="008466A0">
      <w:pPr>
        <w:spacing w:after="0" w:line="300" w:lineRule="exact"/>
        <w:ind w:left="284"/>
        <w:jc w:val="center"/>
        <w:rPr>
          <w:rFonts w:ascii="Arial" w:eastAsia="Calibri" w:hAnsi="Arial" w:cs="Arial"/>
          <w:sz w:val="20"/>
          <w:szCs w:val="20"/>
          <w:lang w:eastAsia="it-IT"/>
        </w:rPr>
      </w:pPr>
      <w:r w:rsidRPr="008466A0">
        <w:rPr>
          <w:rFonts w:ascii="Arial" w:eastAsia="Calibri" w:hAnsi="Arial" w:cs="Arial"/>
          <w:sz w:val="20"/>
          <w:szCs w:val="20"/>
          <w:lang w:eastAsia="it-IT"/>
        </w:rPr>
        <w:t>***</w:t>
      </w:r>
    </w:p>
    <w:p w14:paraId="16C14729" w14:textId="3CED16C2" w:rsidR="00436454" w:rsidRPr="008466A0" w:rsidRDefault="007032A4" w:rsidP="008466A0">
      <w:pPr>
        <w:spacing w:after="0" w:line="300" w:lineRule="exact"/>
        <w:ind w:left="284"/>
        <w:jc w:val="both"/>
        <w:rPr>
          <w:rFonts w:ascii="Arial" w:eastAsia="Times New Roman" w:hAnsi="Arial" w:cs="Arial"/>
          <w:i/>
          <w:sz w:val="20"/>
          <w:szCs w:val="20"/>
        </w:rPr>
      </w:pPr>
      <w:r w:rsidRPr="008466A0">
        <w:rPr>
          <w:rFonts w:ascii="Arial" w:eastAsia="Times New Roman" w:hAnsi="Arial" w:cs="Arial"/>
          <w:i/>
          <w:sz w:val="20"/>
          <w:szCs w:val="20"/>
        </w:rPr>
        <w:t>(</w:t>
      </w:r>
      <w:r w:rsidR="00436454" w:rsidRPr="008466A0">
        <w:rPr>
          <w:rFonts w:ascii="Arial" w:eastAsia="Times New Roman" w:hAnsi="Arial" w:cs="Arial"/>
          <w:i/>
          <w:sz w:val="20"/>
          <w:szCs w:val="20"/>
        </w:rPr>
        <w:t>Per le aggregazioni di retisti: se la rete è dotata di un organo comune con potere di rappresentanza e soggettività giuridica</w:t>
      </w:r>
      <w:r w:rsidRPr="008466A0">
        <w:rPr>
          <w:rFonts w:ascii="Arial" w:eastAsia="Times New Roman" w:hAnsi="Arial" w:cs="Arial"/>
          <w:i/>
          <w:sz w:val="20"/>
          <w:szCs w:val="20"/>
        </w:rPr>
        <w:t>)</w:t>
      </w:r>
    </w:p>
    <w:p w14:paraId="04348AE9" w14:textId="7DD0C01D" w:rsidR="00006AA4" w:rsidRPr="008466A0" w:rsidRDefault="00533888" w:rsidP="008466A0">
      <w:pPr>
        <w:spacing w:after="0" w:line="300" w:lineRule="exact"/>
        <w:ind w:left="284"/>
        <w:jc w:val="both"/>
        <w:rPr>
          <w:rFonts w:ascii="Arial" w:eastAsia="Calibri" w:hAnsi="Arial" w:cs="Arial"/>
          <w:sz w:val="20"/>
          <w:szCs w:val="20"/>
          <w:lang w:eastAsia="it-IT"/>
        </w:rPr>
      </w:pPr>
      <w:r w:rsidRPr="008466A0">
        <w:rPr>
          <w:rFonts w:ascii="Arial" w:eastAsia="Calibri" w:hAnsi="Arial" w:cs="Arial"/>
          <w:sz w:val="20"/>
          <w:szCs w:val="20"/>
          <w:lang w:eastAsia="it-IT"/>
        </w:rPr>
        <w:t xml:space="preserve">▪ </w:t>
      </w:r>
      <w:r w:rsidR="002433F5" w:rsidRPr="008466A0">
        <w:rPr>
          <w:rFonts w:ascii="Arial" w:eastAsia="Calibri" w:hAnsi="Arial" w:cs="Arial"/>
          <w:b/>
          <w:sz w:val="20"/>
          <w:szCs w:val="20"/>
          <w:lang w:eastAsia="it-IT"/>
        </w:rPr>
        <w:t>DICHIARA</w:t>
      </w:r>
      <w:r w:rsidR="00006AA4" w:rsidRPr="008466A0">
        <w:rPr>
          <w:rFonts w:ascii="Arial" w:eastAsia="Calibri" w:hAnsi="Arial" w:cs="Arial"/>
          <w:sz w:val="20"/>
          <w:szCs w:val="20"/>
          <w:lang w:eastAsia="it-IT"/>
        </w:rPr>
        <w:t>:</w:t>
      </w:r>
    </w:p>
    <w:p w14:paraId="1E6353AA" w14:textId="764812D4" w:rsidR="00533888" w:rsidRPr="008466A0" w:rsidRDefault="00533888" w:rsidP="00014955">
      <w:pPr>
        <w:pStyle w:val="Paragrafoelenco"/>
        <w:numPr>
          <w:ilvl w:val="0"/>
          <w:numId w:val="3"/>
        </w:numPr>
        <w:spacing w:after="0" w:line="300" w:lineRule="exact"/>
        <w:jc w:val="both"/>
        <w:rPr>
          <w:rFonts w:ascii="Arial" w:eastAsia="Calibri" w:hAnsi="Arial" w:cs="Arial"/>
          <w:sz w:val="20"/>
          <w:szCs w:val="20"/>
          <w:lang w:eastAsia="it-IT"/>
        </w:rPr>
      </w:pPr>
      <w:r w:rsidRPr="008466A0">
        <w:rPr>
          <w:rFonts w:ascii="Arial" w:eastAsia="Calibri" w:hAnsi="Arial" w:cs="Arial"/>
          <w:sz w:val="20"/>
          <w:szCs w:val="20"/>
          <w:lang w:eastAsia="it-IT"/>
        </w:rPr>
        <w:t xml:space="preserve"> di concorrere per le seguenti imprese:</w:t>
      </w:r>
      <w:r w:rsidR="00B42D88" w:rsidRPr="008466A0">
        <w:rPr>
          <w:rFonts w:ascii="Arial" w:eastAsia="Calibri" w:hAnsi="Arial" w:cs="Arial"/>
          <w:sz w:val="20"/>
          <w:szCs w:val="20"/>
          <w:lang w:eastAsia="it-IT"/>
        </w:rPr>
        <w:t xml:space="preserve"> </w:t>
      </w:r>
      <w:r w:rsidR="001C4A46" w:rsidRPr="008466A0">
        <w:rPr>
          <w:rFonts w:ascii="Arial" w:eastAsia="Calibri" w:hAnsi="Arial" w:cs="Arial"/>
          <w:sz w:val="20"/>
          <w:szCs w:val="20"/>
          <w:lang w:eastAsia="it-IT"/>
        </w:rPr>
        <w:t>_____________</w:t>
      </w:r>
    </w:p>
    <w:p w14:paraId="1E0470B9" w14:textId="77777777" w:rsidR="00C74554" w:rsidRPr="008466A0" w:rsidRDefault="00C74554" w:rsidP="008466A0">
      <w:pPr>
        <w:spacing w:after="0" w:line="300" w:lineRule="exact"/>
        <w:ind w:left="284"/>
        <w:jc w:val="both"/>
        <w:rPr>
          <w:rFonts w:ascii="Arial" w:eastAsia="Calibri" w:hAnsi="Arial" w:cs="Arial"/>
          <w:sz w:val="20"/>
          <w:szCs w:val="20"/>
          <w:lang w:eastAsia="it-IT"/>
        </w:rPr>
      </w:pPr>
      <w:r w:rsidRPr="008466A0">
        <w:rPr>
          <w:rFonts w:ascii="Arial" w:eastAsia="Calibri" w:hAnsi="Arial" w:cs="Arial"/>
          <w:sz w:val="20"/>
          <w:szCs w:val="20"/>
          <w:lang w:eastAsia="it-IT"/>
        </w:rPr>
        <w:t xml:space="preserve">▪ </w:t>
      </w:r>
      <w:r w:rsidRPr="008466A0">
        <w:rPr>
          <w:rFonts w:ascii="Arial" w:eastAsia="Calibri" w:hAnsi="Arial" w:cs="Arial"/>
          <w:b/>
          <w:sz w:val="20"/>
          <w:szCs w:val="20"/>
          <w:lang w:eastAsia="it-IT"/>
        </w:rPr>
        <w:t>DICHIARA</w:t>
      </w:r>
      <w:r w:rsidRPr="008466A0">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8466A0" w:rsidRDefault="00C74554" w:rsidP="008466A0">
      <w:pPr>
        <w:pStyle w:val="Paragrafoelenco"/>
        <w:spacing w:after="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8466A0" w14:paraId="211CD54C" w14:textId="77777777" w:rsidTr="004F5263">
        <w:tc>
          <w:tcPr>
            <w:tcW w:w="3374" w:type="dxa"/>
            <w:shd w:val="clear" w:color="auto" w:fill="4472C4" w:themeFill="accent5"/>
          </w:tcPr>
          <w:p w14:paraId="60D95971" w14:textId="77777777" w:rsidR="00C74554" w:rsidRPr="008466A0" w:rsidRDefault="00C74554"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8466A0" w:rsidRDefault="00C74554"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8466A0" w:rsidRDefault="00C74554"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Operatore esecutore</w:t>
            </w:r>
          </w:p>
        </w:tc>
      </w:tr>
      <w:tr w:rsidR="00C74554" w:rsidRPr="008466A0" w14:paraId="148133EC" w14:textId="77777777" w:rsidTr="004F5263">
        <w:tc>
          <w:tcPr>
            <w:tcW w:w="3374" w:type="dxa"/>
          </w:tcPr>
          <w:p w14:paraId="6A2F959B"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3209" w:type="dxa"/>
          </w:tcPr>
          <w:p w14:paraId="3E8B42B6"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2761" w:type="dxa"/>
          </w:tcPr>
          <w:p w14:paraId="7F8B0D11" w14:textId="77777777" w:rsidR="00C74554" w:rsidRPr="008466A0" w:rsidRDefault="00C74554" w:rsidP="008466A0">
            <w:pPr>
              <w:spacing w:line="300" w:lineRule="exact"/>
              <w:jc w:val="both"/>
              <w:rPr>
                <w:rFonts w:ascii="Arial" w:eastAsia="Calibri" w:hAnsi="Arial" w:cs="Arial"/>
                <w:sz w:val="20"/>
                <w:szCs w:val="20"/>
                <w:lang w:eastAsia="it-IT"/>
              </w:rPr>
            </w:pPr>
          </w:p>
        </w:tc>
      </w:tr>
      <w:tr w:rsidR="00C74554" w:rsidRPr="008466A0" w14:paraId="539C9551" w14:textId="77777777" w:rsidTr="004F5263">
        <w:tc>
          <w:tcPr>
            <w:tcW w:w="3374" w:type="dxa"/>
          </w:tcPr>
          <w:p w14:paraId="3BB1AA32"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3209" w:type="dxa"/>
          </w:tcPr>
          <w:p w14:paraId="29DB0241"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2761" w:type="dxa"/>
          </w:tcPr>
          <w:p w14:paraId="51F23308" w14:textId="77777777" w:rsidR="00C74554" w:rsidRPr="008466A0" w:rsidRDefault="00C74554" w:rsidP="008466A0">
            <w:pPr>
              <w:spacing w:line="300" w:lineRule="exact"/>
              <w:jc w:val="both"/>
              <w:rPr>
                <w:rFonts w:ascii="Arial" w:eastAsia="Calibri" w:hAnsi="Arial" w:cs="Arial"/>
                <w:sz w:val="20"/>
                <w:szCs w:val="20"/>
                <w:lang w:eastAsia="it-IT"/>
              </w:rPr>
            </w:pPr>
          </w:p>
        </w:tc>
      </w:tr>
      <w:tr w:rsidR="00C74554" w:rsidRPr="008466A0" w14:paraId="2D2C7162" w14:textId="77777777" w:rsidTr="004F5263">
        <w:tc>
          <w:tcPr>
            <w:tcW w:w="3374" w:type="dxa"/>
          </w:tcPr>
          <w:p w14:paraId="39193558"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3209" w:type="dxa"/>
          </w:tcPr>
          <w:p w14:paraId="1720408C"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2761" w:type="dxa"/>
          </w:tcPr>
          <w:p w14:paraId="4B58EA97" w14:textId="77777777" w:rsidR="00C74554" w:rsidRPr="008466A0" w:rsidRDefault="00C74554" w:rsidP="008466A0">
            <w:pPr>
              <w:spacing w:line="300" w:lineRule="exact"/>
              <w:jc w:val="both"/>
              <w:rPr>
                <w:rFonts w:ascii="Arial" w:eastAsia="Calibri" w:hAnsi="Arial" w:cs="Arial"/>
                <w:sz w:val="20"/>
                <w:szCs w:val="20"/>
                <w:lang w:eastAsia="it-IT"/>
              </w:rPr>
            </w:pPr>
          </w:p>
        </w:tc>
      </w:tr>
      <w:tr w:rsidR="00C74554" w:rsidRPr="008466A0" w14:paraId="1E32B14D" w14:textId="77777777" w:rsidTr="004F5263">
        <w:tc>
          <w:tcPr>
            <w:tcW w:w="3374" w:type="dxa"/>
          </w:tcPr>
          <w:p w14:paraId="1D067DDE"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3209" w:type="dxa"/>
          </w:tcPr>
          <w:p w14:paraId="1D176925"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2761" w:type="dxa"/>
          </w:tcPr>
          <w:p w14:paraId="26296C76" w14:textId="77777777" w:rsidR="00C74554" w:rsidRPr="008466A0" w:rsidRDefault="00C74554" w:rsidP="008466A0">
            <w:pPr>
              <w:spacing w:line="300" w:lineRule="exact"/>
              <w:jc w:val="both"/>
              <w:rPr>
                <w:rFonts w:ascii="Arial" w:eastAsia="Calibri" w:hAnsi="Arial" w:cs="Arial"/>
                <w:sz w:val="20"/>
                <w:szCs w:val="20"/>
                <w:lang w:eastAsia="it-IT"/>
              </w:rPr>
            </w:pPr>
          </w:p>
        </w:tc>
      </w:tr>
    </w:tbl>
    <w:p w14:paraId="19C8A6EC" w14:textId="77777777" w:rsidR="00C74554" w:rsidRPr="008466A0" w:rsidRDefault="00C74554" w:rsidP="008466A0">
      <w:pPr>
        <w:pStyle w:val="Paragrafoelenco"/>
        <w:spacing w:after="0" w:line="300" w:lineRule="exact"/>
        <w:jc w:val="both"/>
        <w:rPr>
          <w:rFonts w:ascii="Arial" w:eastAsia="Calibri" w:hAnsi="Arial" w:cs="Arial"/>
          <w:i/>
          <w:sz w:val="20"/>
          <w:szCs w:val="20"/>
          <w:lang w:eastAsia="it-IT"/>
        </w:rPr>
      </w:pPr>
    </w:p>
    <w:p w14:paraId="46073837" w14:textId="77777777" w:rsidR="00C74554" w:rsidRPr="008466A0" w:rsidRDefault="00C74554" w:rsidP="008466A0">
      <w:pPr>
        <w:pStyle w:val="Paragrafoelenco"/>
        <w:spacing w:after="0" w:line="300" w:lineRule="exact"/>
        <w:jc w:val="both"/>
        <w:rPr>
          <w:rFonts w:ascii="Arial" w:eastAsia="Calibri" w:hAnsi="Arial" w:cs="Arial"/>
          <w:sz w:val="20"/>
          <w:szCs w:val="20"/>
          <w:lang w:eastAsia="it-IT"/>
        </w:rPr>
      </w:pPr>
    </w:p>
    <w:p w14:paraId="59E34E3A" w14:textId="4138F962" w:rsidR="00006AA4" w:rsidRPr="008466A0" w:rsidRDefault="00006AA4" w:rsidP="00014955">
      <w:pPr>
        <w:pStyle w:val="Paragrafoelenco"/>
        <w:numPr>
          <w:ilvl w:val="0"/>
          <w:numId w:val="3"/>
        </w:numPr>
        <w:spacing w:after="0" w:line="300" w:lineRule="exact"/>
        <w:jc w:val="both"/>
        <w:rPr>
          <w:rFonts w:ascii="Arial" w:eastAsia="Times New Roman" w:hAnsi="Arial" w:cs="Arial"/>
          <w:sz w:val="20"/>
          <w:szCs w:val="20"/>
        </w:rPr>
      </w:pPr>
      <w:r w:rsidRPr="008466A0">
        <w:rPr>
          <w:rFonts w:ascii="Arial" w:eastAsia="Times New Roman" w:hAnsi="Arial" w:cs="Arial"/>
          <w:i/>
          <w:sz w:val="20"/>
          <w:szCs w:val="20"/>
          <w:highlight w:val="lightGray"/>
        </w:rPr>
        <w:t>(dichiarazione da rendere solo dall’organo comune</w:t>
      </w:r>
      <w:r w:rsidRPr="008466A0">
        <w:rPr>
          <w:rFonts w:ascii="Arial" w:eastAsia="Times New Roman" w:hAnsi="Arial" w:cs="Arial"/>
          <w:i/>
          <w:sz w:val="20"/>
          <w:szCs w:val="20"/>
        </w:rPr>
        <w:t xml:space="preserve">): </w:t>
      </w:r>
      <w:r w:rsidRPr="008466A0">
        <w:rPr>
          <w:rFonts w:ascii="Arial" w:eastAsia="Times New Roman" w:hAnsi="Arial" w:cs="Arial"/>
          <w:sz w:val="20"/>
          <w:szCs w:val="20"/>
        </w:rPr>
        <w:t xml:space="preserve">che l’aggregazione di imprese di rete è iscritta al Registro delle Imprese di </w:t>
      </w:r>
      <w:r w:rsidR="007E7B29" w:rsidRPr="008466A0">
        <w:rPr>
          <w:rFonts w:ascii="Arial" w:eastAsia="Times New Roman" w:hAnsi="Arial" w:cs="Arial"/>
          <w:sz w:val="20"/>
          <w:szCs w:val="20"/>
        </w:rPr>
        <w:t>_____</w:t>
      </w:r>
      <w:r w:rsidRPr="008466A0">
        <w:rPr>
          <w:rFonts w:ascii="Arial" w:eastAsia="Times New Roman" w:hAnsi="Arial" w:cs="Arial"/>
          <w:sz w:val="20"/>
          <w:szCs w:val="20"/>
        </w:rPr>
        <w:t xml:space="preserve"> al n</w:t>
      </w:r>
      <w:r w:rsidR="007E7B29" w:rsidRPr="008466A0">
        <w:rPr>
          <w:rFonts w:ascii="Arial" w:eastAsia="Times New Roman" w:hAnsi="Arial" w:cs="Arial"/>
          <w:sz w:val="20"/>
          <w:szCs w:val="20"/>
        </w:rPr>
        <w:t>._____</w:t>
      </w:r>
      <w:r w:rsidRPr="008466A0">
        <w:rPr>
          <w:rFonts w:ascii="Arial" w:eastAsia="Times New Roman" w:hAnsi="Arial" w:cs="Arial"/>
          <w:sz w:val="20"/>
          <w:szCs w:val="20"/>
        </w:rPr>
        <w:t xml:space="preserve"> partita I.V.A. </w:t>
      </w:r>
      <w:r w:rsidR="00426379" w:rsidRPr="008466A0">
        <w:rPr>
          <w:rFonts w:ascii="Arial" w:eastAsia="Times New Roman" w:hAnsi="Arial" w:cs="Arial"/>
          <w:sz w:val="20"/>
          <w:szCs w:val="20"/>
        </w:rPr>
        <w:t>n</w:t>
      </w:r>
      <w:r w:rsidR="00813B06" w:rsidRPr="008466A0">
        <w:rPr>
          <w:rFonts w:ascii="Arial" w:eastAsia="Times New Roman" w:hAnsi="Arial" w:cs="Arial"/>
          <w:sz w:val="20"/>
          <w:szCs w:val="20"/>
        </w:rPr>
        <w:t xml:space="preserve">____ </w:t>
      </w:r>
      <w:r w:rsidRPr="008466A0">
        <w:rPr>
          <w:rFonts w:ascii="Arial" w:eastAsia="Times New Roman" w:hAnsi="Arial" w:cs="Arial"/>
          <w:sz w:val="20"/>
          <w:szCs w:val="20"/>
        </w:rPr>
        <w:t>oppure è iscritta al Registro delle commissioni provinciali per l’artigianato di</w:t>
      </w:r>
      <w:r w:rsidR="00813B06" w:rsidRPr="008466A0">
        <w:rPr>
          <w:rFonts w:ascii="Arial" w:eastAsia="Times New Roman" w:hAnsi="Arial" w:cs="Arial"/>
          <w:sz w:val="20"/>
          <w:szCs w:val="20"/>
        </w:rPr>
        <w:t xml:space="preserve"> ______ </w:t>
      </w:r>
      <w:r w:rsidRPr="008466A0">
        <w:rPr>
          <w:rFonts w:ascii="Arial" w:eastAsia="Times New Roman" w:hAnsi="Arial" w:cs="Arial"/>
          <w:sz w:val="20"/>
          <w:szCs w:val="20"/>
        </w:rPr>
        <w:t xml:space="preserve">al n. </w:t>
      </w:r>
      <w:r w:rsidR="00813B06" w:rsidRPr="008466A0">
        <w:rPr>
          <w:rFonts w:ascii="Arial" w:eastAsia="Times New Roman" w:hAnsi="Arial" w:cs="Arial"/>
          <w:sz w:val="20"/>
          <w:szCs w:val="20"/>
        </w:rPr>
        <w:t>______</w:t>
      </w:r>
    </w:p>
    <w:p w14:paraId="324B67AE" w14:textId="225CBBF7" w:rsidR="00006AA4" w:rsidRPr="008466A0" w:rsidRDefault="00006AA4" w:rsidP="008466A0">
      <w:pPr>
        <w:spacing w:after="0" w:line="300" w:lineRule="exact"/>
        <w:jc w:val="both"/>
        <w:rPr>
          <w:rFonts w:ascii="Arial" w:eastAsia="Times New Roman" w:hAnsi="Arial" w:cs="Arial"/>
          <w:b/>
          <w:sz w:val="20"/>
          <w:szCs w:val="20"/>
        </w:rPr>
      </w:pPr>
    </w:p>
    <w:p w14:paraId="38ACEC34" w14:textId="7B25B433" w:rsidR="00C74554" w:rsidRPr="008466A0" w:rsidRDefault="00C74554" w:rsidP="008466A0">
      <w:pPr>
        <w:spacing w:after="0" w:line="300" w:lineRule="exact"/>
        <w:ind w:left="284"/>
        <w:jc w:val="both"/>
        <w:rPr>
          <w:rFonts w:ascii="Arial" w:eastAsia="Times New Roman" w:hAnsi="Arial" w:cs="Arial"/>
          <w:i/>
          <w:sz w:val="20"/>
          <w:szCs w:val="20"/>
        </w:rPr>
      </w:pPr>
      <w:r w:rsidRPr="008466A0">
        <w:rPr>
          <w:rFonts w:ascii="Arial" w:eastAsia="Times New Roman" w:hAnsi="Arial" w:cs="Arial"/>
          <w:i/>
          <w:sz w:val="20"/>
          <w:szCs w:val="20"/>
          <w:highlight w:val="lightGray"/>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Pr="008466A0" w:rsidRDefault="00C74554" w:rsidP="008466A0">
      <w:pPr>
        <w:suppressAutoHyphens/>
        <w:spacing w:after="0" w:line="300" w:lineRule="exact"/>
        <w:ind w:left="720"/>
        <w:jc w:val="both"/>
        <w:rPr>
          <w:rFonts w:ascii="Arial" w:eastAsia="Calibri" w:hAnsi="Arial" w:cs="Arial"/>
          <w:sz w:val="20"/>
          <w:szCs w:val="20"/>
          <w:lang w:eastAsia="it-IT"/>
        </w:rPr>
      </w:pPr>
      <w:r w:rsidRPr="008466A0">
        <w:rPr>
          <w:rFonts w:ascii="Arial" w:eastAsia="Calibri" w:hAnsi="Arial" w:cs="Arial"/>
          <w:i/>
          <w:sz w:val="20"/>
          <w:szCs w:val="20"/>
          <w:lang w:eastAsia="it-IT"/>
        </w:rPr>
        <w:t>(in caso di Rete costituenda)</w:t>
      </w:r>
      <w:r w:rsidRPr="008466A0">
        <w:rPr>
          <w:rFonts w:ascii="Arial" w:eastAsia="Calibri" w:hAnsi="Arial" w:cs="Arial"/>
          <w:sz w:val="20"/>
          <w:szCs w:val="20"/>
          <w:lang w:eastAsia="it-IT"/>
        </w:rPr>
        <w:t xml:space="preserve">: </w:t>
      </w:r>
    </w:p>
    <w:p w14:paraId="3D4FD6A5" w14:textId="77777777" w:rsidR="00C74554" w:rsidRPr="008466A0" w:rsidRDefault="00C74554" w:rsidP="008466A0">
      <w:pPr>
        <w:spacing w:after="0" w:line="300" w:lineRule="exact"/>
        <w:ind w:left="284"/>
        <w:jc w:val="both"/>
        <w:rPr>
          <w:rFonts w:ascii="Arial" w:eastAsia="Calibri" w:hAnsi="Arial" w:cs="Arial"/>
          <w:sz w:val="20"/>
          <w:szCs w:val="20"/>
          <w:lang w:eastAsia="it-IT"/>
        </w:rPr>
      </w:pPr>
      <w:r w:rsidRPr="008466A0">
        <w:rPr>
          <w:rFonts w:ascii="Arial" w:eastAsia="Calibri" w:hAnsi="Arial" w:cs="Arial"/>
          <w:sz w:val="20"/>
          <w:szCs w:val="20"/>
          <w:lang w:eastAsia="it-IT"/>
        </w:rPr>
        <w:t xml:space="preserve">▪ </w:t>
      </w:r>
      <w:r w:rsidRPr="008466A0">
        <w:rPr>
          <w:rFonts w:ascii="Arial" w:eastAsia="Calibri" w:hAnsi="Arial" w:cs="Arial"/>
          <w:b/>
          <w:sz w:val="20"/>
          <w:szCs w:val="20"/>
          <w:lang w:eastAsia="it-IT"/>
        </w:rPr>
        <w:t>DICHIARA</w:t>
      </w:r>
      <w:r w:rsidRPr="008466A0">
        <w:rPr>
          <w:rFonts w:ascii="Arial" w:eastAsia="Calibri" w:hAnsi="Arial" w:cs="Arial"/>
          <w:sz w:val="20"/>
          <w:szCs w:val="20"/>
          <w:lang w:eastAsia="it-IT"/>
        </w:rPr>
        <w:t>:</w:t>
      </w:r>
      <w:r w:rsidRPr="008466A0">
        <w:rPr>
          <w:rFonts w:ascii="Arial" w:eastAsia="Calibri" w:hAnsi="Arial" w:cs="Arial"/>
          <w:i/>
          <w:sz w:val="20"/>
          <w:szCs w:val="20"/>
          <w:lang w:eastAsia="it-IT"/>
        </w:rPr>
        <w:t xml:space="preserve"> (dichiarazione da rendere da parte di ciascun operatore che compone la rete)</w:t>
      </w:r>
    </w:p>
    <w:p w14:paraId="3AEA48F1" w14:textId="0D6DB965" w:rsidR="00C74554" w:rsidRPr="008466A0" w:rsidRDefault="00C74554" w:rsidP="00014955">
      <w:pPr>
        <w:pStyle w:val="Paragrafoelenco"/>
        <w:numPr>
          <w:ilvl w:val="0"/>
          <w:numId w:val="7"/>
        </w:numPr>
        <w:suppressAutoHyphens/>
        <w:spacing w:after="0" w:line="300" w:lineRule="exact"/>
        <w:jc w:val="both"/>
        <w:rPr>
          <w:rFonts w:ascii="Arial" w:eastAsia="Times New Roman" w:hAnsi="Arial" w:cs="Arial"/>
          <w:sz w:val="20"/>
          <w:szCs w:val="20"/>
        </w:rPr>
      </w:pPr>
      <w:r w:rsidRPr="008466A0">
        <w:rPr>
          <w:rFonts w:ascii="Arial" w:eastAsia="Times New Roman" w:hAnsi="Arial" w:cs="Arial"/>
          <w:sz w:val="20"/>
          <w:szCs w:val="20"/>
        </w:rPr>
        <w:t>che in caso di aggiudicazione, sarà conferito mandato speciale con rappresentanza o funzioni di capogruppo a ……………………………………………………………….</w:t>
      </w:r>
    </w:p>
    <w:p w14:paraId="48FD0697" w14:textId="77777777" w:rsidR="00C74554" w:rsidRPr="008466A0" w:rsidRDefault="00C74554" w:rsidP="00014955">
      <w:pPr>
        <w:pStyle w:val="Paragrafoelenco"/>
        <w:numPr>
          <w:ilvl w:val="0"/>
          <w:numId w:val="7"/>
        </w:numPr>
        <w:suppressAutoHyphens/>
        <w:spacing w:after="0" w:line="300" w:lineRule="exact"/>
        <w:jc w:val="both"/>
        <w:rPr>
          <w:rFonts w:ascii="Arial" w:eastAsia="Times New Roman" w:hAnsi="Arial" w:cs="Arial"/>
          <w:sz w:val="20"/>
          <w:szCs w:val="20"/>
        </w:rPr>
      </w:pPr>
      <w:r w:rsidRPr="008466A0">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8466A0" w:rsidRDefault="00C74554" w:rsidP="008466A0">
      <w:pPr>
        <w:spacing w:after="0" w:line="300" w:lineRule="exact"/>
        <w:ind w:left="360"/>
        <w:jc w:val="both"/>
        <w:rPr>
          <w:rFonts w:ascii="Arial" w:eastAsia="Calibri" w:hAnsi="Arial" w:cs="Arial"/>
          <w:sz w:val="20"/>
          <w:szCs w:val="20"/>
          <w:lang w:eastAsia="it-IT"/>
        </w:rPr>
      </w:pPr>
    </w:p>
    <w:p w14:paraId="31C06280" w14:textId="3F0DCB7F" w:rsidR="00436454" w:rsidRPr="008466A0" w:rsidRDefault="004237FE" w:rsidP="00014955">
      <w:pPr>
        <w:pStyle w:val="Paragrafoelenco"/>
        <w:numPr>
          <w:ilvl w:val="0"/>
          <w:numId w:val="1"/>
        </w:numPr>
        <w:spacing w:after="0" w:line="300" w:lineRule="exact"/>
        <w:jc w:val="both"/>
        <w:rPr>
          <w:rFonts w:ascii="Arial" w:hAnsi="Arial" w:cs="Arial"/>
          <w:i/>
          <w:sz w:val="20"/>
          <w:szCs w:val="20"/>
        </w:rPr>
      </w:pPr>
      <w:r w:rsidRPr="008466A0">
        <w:rPr>
          <w:rFonts w:ascii="Arial" w:hAnsi="Arial" w:cs="Arial"/>
          <w:b/>
          <w:sz w:val="20"/>
          <w:szCs w:val="20"/>
        </w:rPr>
        <w:t xml:space="preserve">Dichiarazioni in caso di avvalimento </w:t>
      </w:r>
      <w:r w:rsidR="00155546" w:rsidRPr="008466A0">
        <w:rPr>
          <w:rFonts w:ascii="Arial" w:hAnsi="Arial" w:cs="Arial"/>
          <w:b/>
          <w:sz w:val="20"/>
          <w:szCs w:val="20"/>
        </w:rPr>
        <w:t>(</w:t>
      </w:r>
      <w:r w:rsidR="00C73A00" w:rsidRPr="008466A0">
        <w:rPr>
          <w:rFonts w:ascii="Arial" w:hAnsi="Arial" w:cs="Arial"/>
          <w:i/>
          <w:sz w:val="20"/>
          <w:szCs w:val="20"/>
        </w:rPr>
        <w:t xml:space="preserve">da ripetere </w:t>
      </w:r>
      <w:r w:rsidR="00432F2E" w:rsidRPr="008466A0">
        <w:rPr>
          <w:rFonts w:ascii="Arial" w:hAnsi="Arial" w:cs="Arial"/>
          <w:i/>
          <w:sz w:val="20"/>
          <w:szCs w:val="20"/>
        </w:rPr>
        <w:t>per ciascuna impresa ausiliaria</w:t>
      </w:r>
      <w:r w:rsidR="00155546" w:rsidRPr="008466A0">
        <w:rPr>
          <w:rFonts w:ascii="Arial" w:hAnsi="Arial" w:cs="Arial"/>
          <w:i/>
          <w:sz w:val="20"/>
          <w:szCs w:val="20"/>
        </w:rPr>
        <w:t>)</w:t>
      </w:r>
    </w:p>
    <w:p w14:paraId="1ACC9131" w14:textId="6790A063" w:rsidR="00DD7DB5" w:rsidRPr="006A4BD6" w:rsidRDefault="00155546" w:rsidP="00F71A18">
      <w:pPr>
        <w:pStyle w:val="Paragrafoelenco"/>
        <w:numPr>
          <w:ilvl w:val="0"/>
          <w:numId w:val="9"/>
        </w:numPr>
        <w:spacing w:before="60" w:after="60" w:line="300" w:lineRule="exact"/>
        <w:jc w:val="both"/>
        <w:rPr>
          <w:rFonts w:ascii="Arial" w:hAnsi="Arial" w:cs="Arial"/>
          <w:b/>
          <w:sz w:val="20"/>
          <w:szCs w:val="20"/>
        </w:rPr>
      </w:pPr>
      <w:r w:rsidRPr="002D12F9">
        <w:rPr>
          <w:rFonts w:ascii="Arial" w:eastAsia="Calibri" w:hAnsi="Arial" w:cs="Arial"/>
          <w:b/>
          <w:sz w:val="20"/>
          <w:szCs w:val="20"/>
          <w:lang w:eastAsia="it-IT"/>
        </w:rPr>
        <w:t>DICHIARA</w:t>
      </w:r>
      <w:r w:rsidRPr="002D12F9">
        <w:rPr>
          <w:rFonts w:ascii="Arial" w:eastAsia="Calibri" w:hAnsi="Arial" w:cs="Arial"/>
          <w:sz w:val="20"/>
          <w:szCs w:val="20"/>
          <w:lang w:eastAsia="it-IT"/>
        </w:rPr>
        <w:t xml:space="preserve"> di avvalersi dell’impresa _____ </w:t>
      </w:r>
      <w:r w:rsidRPr="002D12F9">
        <w:rPr>
          <w:rFonts w:ascii="Arial" w:eastAsia="Calibri" w:hAnsi="Arial" w:cs="Arial"/>
          <w:i/>
          <w:sz w:val="20"/>
          <w:szCs w:val="20"/>
          <w:lang w:eastAsia="it-IT"/>
        </w:rPr>
        <w:t xml:space="preserve">&lt;indicare impresa&gt; </w:t>
      </w:r>
      <w:r w:rsidRPr="002D12F9">
        <w:rPr>
          <w:rFonts w:ascii="Arial" w:eastAsia="Calibri" w:hAnsi="Arial" w:cs="Arial"/>
          <w:sz w:val="20"/>
          <w:szCs w:val="20"/>
          <w:lang w:eastAsia="it-IT"/>
        </w:rPr>
        <w:t xml:space="preserve">al fine di dimostrare il possesso dei requisiti indicati nella sezione del DGUE relativa all’avvalimento e allega il contratto di avvalimento. </w:t>
      </w:r>
    </w:p>
    <w:p w14:paraId="646653B1" w14:textId="5B75CF16" w:rsidR="00EF3C8F" w:rsidRPr="008466A0" w:rsidRDefault="001174BB" w:rsidP="00014955">
      <w:pPr>
        <w:pStyle w:val="Paragrafoelenco"/>
        <w:numPr>
          <w:ilvl w:val="0"/>
          <w:numId w:val="1"/>
        </w:numPr>
        <w:spacing w:after="0" w:line="300" w:lineRule="exact"/>
        <w:jc w:val="both"/>
        <w:rPr>
          <w:rFonts w:ascii="Arial" w:hAnsi="Arial" w:cs="Arial"/>
          <w:b/>
          <w:sz w:val="20"/>
          <w:szCs w:val="20"/>
        </w:rPr>
      </w:pPr>
      <w:r w:rsidRPr="008466A0">
        <w:rPr>
          <w:rFonts w:ascii="Arial" w:hAnsi="Arial" w:cs="Arial"/>
          <w:b/>
          <w:sz w:val="20"/>
          <w:szCs w:val="20"/>
        </w:rPr>
        <w:lastRenderedPageBreak/>
        <w:t>Dichiarazioni relative alla partecipazione in più forme e all’unicità di centro decisionale</w:t>
      </w:r>
    </w:p>
    <w:p w14:paraId="044EF8A2" w14:textId="77777777" w:rsidR="00F042BE" w:rsidRPr="00D03AFD" w:rsidRDefault="00F042BE" w:rsidP="00014955">
      <w:pPr>
        <w:pStyle w:val="Paragrafoelenco"/>
        <w:numPr>
          <w:ilvl w:val="0"/>
          <w:numId w:val="12"/>
        </w:numPr>
        <w:spacing w:after="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di non partecipare alla medesima gara contemporaneamente in forme diverse (individuale e associata; in più forme associate; in forma singola e quale consorziata esecutrice di un consorzio);</w:t>
      </w:r>
    </w:p>
    <w:p w14:paraId="64A51A31" w14:textId="77777777" w:rsidR="00F042BE" w:rsidRPr="00D03AFD" w:rsidRDefault="00F042BE" w:rsidP="00F042BE">
      <w:pPr>
        <w:spacing w:after="0" w:line="300" w:lineRule="exact"/>
        <w:jc w:val="both"/>
        <w:rPr>
          <w:rFonts w:ascii="Arial" w:eastAsia="Calibri" w:hAnsi="Arial" w:cs="Arial"/>
          <w:b/>
          <w:i/>
          <w:sz w:val="20"/>
          <w:szCs w:val="20"/>
          <w:lang w:eastAsia="it-IT"/>
        </w:rPr>
      </w:pPr>
      <w:r w:rsidRPr="00D03AFD">
        <w:rPr>
          <w:rFonts w:ascii="Arial" w:eastAsia="Calibri" w:hAnsi="Arial" w:cs="Arial"/>
          <w:b/>
          <w:i/>
          <w:sz w:val="20"/>
          <w:szCs w:val="20"/>
          <w:lang w:eastAsia="it-IT"/>
        </w:rPr>
        <w:t xml:space="preserve">o, in alternativa, </w:t>
      </w:r>
    </w:p>
    <w:p w14:paraId="2CEAC49C" w14:textId="162DB131" w:rsidR="00F042BE" w:rsidRPr="00D03AFD" w:rsidRDefault="00F042BE" w:rsidP="00014955">
      <w:pPr>
        <w:pStyle w:val="Paragrafoelenco"/>
        <w:numPr>
          <w:ilvl w:val="0"/>
          <w:numId w:val="12"/>
        </w:numPr>
        <w:spacing w:after="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di partecipare in più di una forma, _______ </w:t>
      </w:r>
      <w:r w:rsidRPr="00D03AFD">
        <w:rPr>
          <w:rFonts w:ascii="Arial" w:eastAsia="Calibri" w:hAnsi="Arial" w:cs="Arial"/>
          <w:b/>
          <w:i/>
          <w:sz w:val="20"/>
          <w:szCs w:val="20"/>
          <w:lang w:eastAsia="it-IT"/>
        </w:rPr>
        <w:t>&lt;</w:t>
      </w:r>
      <w:r w:rsidRPr="00E24A45">
        <w:rPr>
          <w:rFonts w:ascii="Arial" w:eastAsia="Calibri" w:hAnsi="Arial" w:cs="Arial"/>
          <w:bCs/>
          <w:i/>
          <w:color w:val="3333FF"/>
          <w:sz w:val="20"/>
          <w:szCs w:val="20"/>
          <w:lang w:eastAsia="it-IT"/>
        </w:rPr>
        <w:t>indicare quali</w:t>
      </w:r>
      <w:r w:rsidRPr="00D03AFD">
        <w:rPr>
          <w:rFonts w:ascii="Arial" w:eastAsia="Calibri" w:hAnsi="Arial" w:cs="Arial"/>
          <w:b/>
          <w:i/>
          <w:sz w:val="20"/>
          <w:szCs w:val="20"/>
          <w:lang w:eastAsia="it-IT"/>
        </w:rPr>
        <w:t>&gt;</w:t>
      </w:r>
      <w:r w:rsidRPr="00D03AFD">
        <w:rPr>
          <w:rFonts w:ascii="Arial" w:eastAsia="Calibri" w:hAnsi="Arial" w:cs="Arial"/>
          <w:sz w:val="20"/>
          <w:szCs w:val="20"/>
          <w:lang w:eastAsia="it-IT"/>
        </w:rPr>
        <w:t xml:space="preserve"> e inserisce nel FVOE </w:t>
      </w:r>
      <w:r w:rsidRPr="002D12F9">
        <w:rPr>
          <w:rFonts w:ascii="Arial" w:eastAsia="Calibri" w:hAnsi="Arial" w:cs="Arial"/>
          <w:sz w:val="20"/>
          <w:szCs w:val="20"/>
          <w:lang w:eastAsia="it-IT"/>
        </w:rPr>
        <w:t>e</w:t>
      </w:r>
      <w:r w:rsidR="002D12F9">
        <w:rPr>
          <w:rFonts w:ascii="Arial" w:hAnsi="Arial" w:cs="Arial"/>
          <w:sz w:val="20"/>
          <w:szCs w:val="20"/>
        </w:rPr>
        <w:t xml:space="preserve"> </w:t>
      </w:r>
      <w:r w:rsidRPr="002D12F9">
        <w:rPr>
          <w:rFonts w:ascii="Arial" w:eastAsia="Calibri" w:hAnsi="Arial" w:cs="Arial"/>
          <w:sz w:val="20"/>
          <w:szCs w:val="20"/>
          <w:lang w:eastAsia="it-IT"/>
        </w:rPr>
        <w:t>anche</w:t>
      </w:r>
      <w:r w:rsidRPr="00E24A45">
        <w:rPr>
          <w:rFonts w:ascii="Arial" w:eastAsia="Calibri" w:hAnsi="Arial" w:cs="Arial"/>
          <w:sz w:val="20"/>
          <w:szCs w:val="20"/>
          <w:lang w:eastAsia="it-IT"/>
        </w:rPr>
        <w:t xml:space="preserve"> a Sistema</w:t>
      </w:r>
      <w:r w:rsidRPr="00D03AFD">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45856359" w14:textId="77777777" w:rsidR="00F042BE" w:rsidRPr="006A4BD6" w:rsidRDefault="00F042BE" w:rsidP="006A4BD6">
      <w:pPr>
        <w:spacing w:after="0" w:line="300" w:lineRule="exact"/>
        <w:jc w:val="both"/>
        <w:rPr>
          <w:rFonts w:ascii="Arial" w:eastAsia="Calibri" w:hAnsi="Arial" w:cs="Arial"/>
          <w:sz w:val="20"/>
          <w:szCs w:val="20"/>
          <w:lang w:eastAsia="it-IT"/>
        </w:rPr>
      </w:pPr>
    </w:p>
    <w:p w14:paraId="47D60FCE" w14:textId="09870250" w:rsidR="00F042BE" w:rsidRPr="00E24A45" w:rsidRDefault="00F042BE" w:rsidP="00014955">
      <w:pPr>
        <w:pStyle w:val="Paragrafoelenco"/>
        <w:numPr>
          <w:ilvl w:val="0"/>
          <w:numId w:val="12"/>
        </w:numPr>
        <w:spacing w:after="0" w:line="300" w:lineRule="exact"/>
        <w:ind w:left="426"/>
        <w:jc w:val="both"/>
        <w:rPr>
          <w:rFonts w:ascii="Arial" w:eastAsia="Calibri" w:hAnsi="Arial" w:cs="Arial"/>
          <w:b/>
          <w:sz w:val="20"/>
          <w:szCs w:val="20"/>
          <w:lang w:eastAsia="it-IT"/>
        </w:rPr>
      </w:pPr>
      <w:r w:rsidRPr="00D03AFD">
        <w:rPr>
          <w:rFonts w:ascii="Arial" w:eastAsia="Calibri" w:hAnsi="Arial" w:cs="Arial"/>
          <w:b/>
          <w:sz w:val="20"/>
          <w:szCs w:val="20"/>
          <w:lang w:eastAsia="it-IT"/>
        </w:rPr>
        <w:t>DICHIARA</w:t>
      </w:r>
      <w:r w:rsidRPr="00E24A45">
        <w:rPr>
          <w:rFonts w:ascii="Arial" w:eastAsia="Calibri" w:hAnsi="Arial" w:cs="Arial"/>
          <w:b/>
          <w:sz w:val="20"/>
          <w:szCs w:val="20"/>
          <w:lang w:eastAsia="it-IT"/>
        </w:rPr>
        <w:t xml:space="preserve"> </w:t>
      </w:r>
      <w:r w:rsidRPr="00E24A45">
        <w:rPr>
          <w:rFonts w:ascii="Arial" w:eastAsia="Calibri" w:hAnsi="Arial" w:cs="Arial"/>
          <w:bCs/>
          <w:sz w:val="20"/>
          <w:szCs w:val="20"/>
          <w:lang w:eastAsia="it-IT"/>
        </w:rPr>
        <w:t>l’inesistenza della causa di esclusione di cui all’art. 95, comma 1 lett. d) del Codice (</w:t>
      </w:r>
      <w:r w:rsidRPr="00E24A45">
        <w:rPr>
          <w:rFonts w:ascii="Arial" w:eastAsia="Calibri" w:hAnsi="Arial" w:cs="Arial"/>
          <w:bCs/>
          <w:i/>
          <w:iCs/>
          <w:sz w:val="20"/>
          <w:szCs w:val="20"/>
          <w:lang w:eastAsia="it-IT"/>
        </w:rPr>
        <w:t>in caso contrario l’OE indica la/e cause di esclusione esistenti tra quelle richiamate, allegando tramite inserimento sul FVOE, e anche a Sistema nella busta amministrativa, eventuali misure di self cleaning adottate</w:t>
      </w:r>
      <w:r w:rsidRPr="00E24A45">
        <w:rPr>
          <w:rFonts w:ascii="Arial" w:eastAsia="Calibri" w:hAnsi="Arial" w:cs="Arial"/>
          <w:bCs/>
          <w:sz w:val="20"/>
          <w:szCs w:val="20"/>
          <w:lang w:eastAsia="it-IT"/>
        </w:rPr>
        <w:t>).</w:t>
      </w:r>
    </w:p>
    <w:p w14:paraId="7A2929A6" w14:textId="77777777" w:rsidR="00F042BE" w:rsidRPr="00E24A45" w:rsidRDefault="00F042BE" w:rsidP="00F042BE">
      <w:pPr>
        <w:spacing w:before="60" w:after="60" w:line="240" w:lineRule="auto"/>
        <w:jc w:val="both"/>
        <w:rPr>
          <w:rFonts w:ascii="Arial" w:eastAsia="Calibri" w:hAnsi="Arial" w:cs="Arial"/>
          <w:i/>
          <w:sz w:val="20"/>
          <w:szCs w:val="20"/>
          <w:lang w:eastAsia="it-IT"/>
        </w:rPr>
      </w:pPr>
      <w:r w:rsidRPr="00672113">
        <w:rPr>
          <w:rFonts w:ascii="Arial" w:eastAsia="Calibri" w:hAnsi="Arial" w:cs="Arial"/>
          <w:b/>
          <w:bCs/>
          <w:i/>
          <w:sz w:val="20"/>
          <w:szCs w:val="20"/>
          <w:highlight w:val="lightGray"/>
          <w:lang w:eastAsia="it-IT"/>
        </w:rPr>
        <w:t xml:space="preserve">(NB </w:t>
      </w:r>
      <w:r w:rsidRPr="00672113">
        <w:rPr>
          <w:rFonts w:ascii="Arial" w:eastAsia="Times New Roman" w:hAnsi="Arial" w:cs="Arial"/>
          <w:b/>
          <w:bCs/>
          <w:i/>
          <w:sz w:val="20"/>
          <w:szCs w:val="20"/>
          <w:highlight w:val="lightGray"/>
        </w:rPr>
        <w:t>In caso di partecipazione in forma associata</w:t>
      </w:r>
      <w:r w:rsidRPr="00E24A45">
        <w:rPr>
          <w:rFonts w:ascii="Arial" w:eastAsia="Times New Roman" w:hAnsi="Arial" w:cs="Arial"/>
          <w:i/>
          <w:sz w:val="20"/>
          <w:szCs w:val="20"/>
          <w:highlight w:val="lightGray"/>
        </w:rPr>
        <w:t>,</w:t>
      </w:r>
      <w:r>
        <w:rPr>
          <w:rFonts w:ascii="Arial" w:eastAsia="Times New Roman" w:hAnsi="Arial" w:cs="Arial"/>
          <w:i/>
          <w:sz w:val="20"/>
          <w:szCs w:val="20"/>
          <w:highlight w:val="lightGray"/>
        </w:rPr>
        <w:t xml:space="preserve"> tutte</w:t>
      </w:r>
      <w:r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 e da quelle non esecutrici che prestano i requisiti</w:t>
      </w:r>
      <w:r w:rsidRPr="00E24A45">
        <w:rPr>
          <w:rFonts w:ascii="Arial" w:eastAsia="Calibri" w:hAnsi="Arial" w:cs="Arial"/>
          <w:i/>
          <w:sz w:val="20"/>
          <w:szCs w:val="20"/>
          <w:highlight w:val="lightGray"/>
          <w:lang w:eastAsia="it-IT"/>
        </w:rPr>
        <w:t>)</w:t>
      </w:r>
    </w:p>
    <w:p w14:paraId="078F8177" w14:textId="27666B54" w:rsidR="00EF3C8F" w:rsidRPr="008466A0" w:rsidRDefault="00EF3C8F" w:rsidP="008466A0">
      <w:pPr>
        <w:pStyle w:val="Paragrafoelenco"/>
        <w:spacing w:after="0" w:line="300" w:lineRule="exact"/>
        <w:jc w:val="both"/>
        <w:rPr>
          <w:rFonts w:ascii="Arial" w:hAnsi="Arial" w:cs="Arial"/>
          <w:b/>
          <w:sz w:val="20"/>
          <w:szCs w:val="20"/>
        </w:rPr>
      </w:pPr>
    </w:p>
    <w:p w14:paraId="04872089" w14:textId="77777777" w:rsidR="003F3157" w:rsidRDefault="003F3157" w:rsidP="00B008CD">
      <w:pPr>
        <w:pStyle w:val="Paragrafoelenco"/>
        <w:spacing w:after="0" w:line="300" w:lineRule="exact"/>
        <w:jc w:val="both"/>
        <w:rPr>
          <w:rFonts w:ascii="Arial" w:hAnsi="Arial" w:cs="Arial"/>
          <w:b/>
          <w:sz w:val="20"/>
          <w:szCs w:val="20"/>
        </w:rPr>
      </w:pPr>
    </w:p>
    <w:p w14:paraId="57451370" w14:textId="47EF77A5" w:rsidR="00B008CD" w:rsidRPr="006A4BD6" w:rsidRDefault="00B008CD" w:rsidP="00014955">
      <w:pPr>
        <w:pStyle w:val="Paragrafoelenco"/>
        <w:numPr>
          <w:ilvl w:val="0"/>
          <w:numId w:val="1"/>
        </w:numPr>
        <w:spacing w:after="0" w:line="300" w:lineRule="exact"/>
        <w:ind w:left="0"/>
        <w:jc w:val="both"/>
        <w:rPr>
          <w:rFonts w:ascii="Arial" w:eastAsia="Calibri" w:hAnsi="Arial" w:cs="Arial"/>
          <w:b/>
          <w:iCs/>
          <w:sz w:val="20"/>
          <w:szCs w:val="20"/>
          <w:lang w:eastAsia="it-IT"/>
        </w:rPr>
      </w:pPr>
      <w:r w:rsidRPr="006A4BD6">
        <w:rPr>
          <w:rFonts w:ascii="Arial" w:eastAsia="Calibri" w:hAnsi="Arial" w:cs="Arial"/>
          <w:b/>
          <w:iCs/>
          <w:sz w:val="20"/>
          <w:szCs w:val="20"/>
          <w:lang w:eastAsia="it-IT"/>
        </w:rPr>
        <w:t xml:space="preserve">Dichiarazioni in caso di richiesta di subappalto integrative di quelle rese nel DGUE </w:t>
      </w:r>
    </w:p>
    <w:p w14:paraId="04599726" w14:textId="77777777" w:rsidR="00B008CD" w:rsidRPr="006A4BD6" w:rsidRDefault="00B008CD" w:rsidP="00014955">
      <w:pPr>
        <w:numPr>
          <w:ilvl w:val="0"/>
          <w:numId w:val="15"/>
        </w:numPr>
        <w:spacing w:after="0" w:line="300" w:lineRule="exact"/>
        <w:jc w:val="both"/>
        <w:rPr>
          <w:rFonts w:ascii="Arial" w:eastAsia="Calibri" w:hAnsi="Arial" w:cs="Arial"/>
          <w:b/>
          <w:iCs/>
          <w:sz w:val="20"/>
          <w:szCs w:val="20"/>
          <w:lang w:eastAsia="it-IT"/>
        </w:rPr>
      </w:pPr>
      <w:r w:rsidRPr="006A4BD6">
        <w:rPr>
          <w:rFonts w:ascii="Arial" w:eastAsia="Calibri" w:hAnsi="Arial" w:cs="Arial"/>
          <w:b/>
          <w:iCs/>
          <w:sz w:val="20"/>
          <w:szCs w:val="20"/>
          <w:lang w:eastAsia="it-IT"/>
        </w:rPr>
        <w:t>SI IMPEGNA</w:t>
      </w:r>
      <w:r w:rsidRPr="006A4BD6">
        <w:rPr>
          <w:rFonts w:ascii="Arial" w:eastAsia="Calibri" w:hAnsi="Arial" w:cs="Arial"/>
          <w:iCs/>
          <w:sz w:val="20"/>
          <w:szCs w:val="20"/>
          <w:lang w:eastAsia="it-IT"/>
        </w:rPr>
        <w:t xml:space="preserve"> in caso di ricorso al subappalto, a subappaltare alle piccole e medie imprese una quota non inferiore al 20% delle prestazioni che intende subappaltare;</w:t>
      </w:r>
    </w:p>
    <w:p w14:paraId="7C084560" w14:textId="77777777" w:rsidR="00B008CD" w:rsidRPr="006A4BD6" w:rsidRDefault="00B008CD" w:rsidP="00B008CD">
      <w:pPr>
        <w:spacing w:after="0" w:line="300" w:lineRule="exact"/>
        <w:jc w:val="both"/>
        <w:rPr>
          <w:rFonts w:ascii="Arial" w:eastAsia="Calibri" w:hAnsi="Arial" w:cs="Arial"/>
          <w:b/>
          <w:i/>
          <w:sz w:val="20"/>
          <w:szCs w:val="20"/>
          <w:lang w:eastAsia="it-IT"/>
        </w:rPr>
      </w:pPr>
      <w:r w:rsidRPr="006A4BD6">
        <w:rPr>
          <w:rFonts w:ascii="Arial" w:eastAsia="Calibri" w:hAnsi="Arial" w:cs="Arial"/>
          <w:b/>
          <w:i/>
          <w:sz w:val="20"/>
          <w:szCs w:val="20"/>
          <w:lang w:eastAsia="it-IT"/>
        </w:rPr>
        <w:t xml:space="preserve">Oppure </w:t>
      </w:r>
    </w:p>
    <w:p w14:paraId="645A5E87" w14:textId="77777777" w:rsidR="00B008CD" w:rsidRPr="006A4BD6" w:rsidRDefault="00B008CD" w:rsidP="00014955">
      <w:pPr>
        <w:numPr>
          <w:ilvl w:val="0"/>
          <w:numId w:val="15"/>
        </w:numPr>
        <w:spacing w:after="0" w:line="300" w:lineRule="exact"/>
        <w:jc w:val="both"/>
        <w:rPr>
          <w:rFonts w:ascii="Arial" w:eastAsia="Calibri" w:hAnsi="Arial" w:cs="Arial"/>
          <w:b/>
          <w:iCs/>
          <w:sz w:val="20"/>
          <w:szCs w:val="20"/>
          <w:lang w:eastAsia="it-IT"/>
        </w:rPr>
      </w:pPr>
      <w:r w:rsidRPr="006A4BD6">
        <w:rPr>
          <w:rFonts w:ascii="Arial" w:eastAsia="Calibri" w:hAnsi="Arial" w:cs="Arial"/>
          <w:b/>
          <w:iCs/>
          <w:sz w:val="20"/>
          <w:szCs w:val="20"/>
          <w:lang w:eastAsia="it-IT"/>
        </w:rPr>
        <w:t xml:space="preserve"> DICHIARA</w:t>
      </w:r>
      <w:r w:rsidRPr="006A4BD6">
        <w:rPr>
          <w:rFonts w:ascii="Arial" w:eastAsia="Calibri" w:hAnsi="Arial" w:cs="Arial"/>
          <w:iCs/>
          <w:sz w:val="20"/>
          <w:szCs w:val="20"/>
          <w:lang w:eastAsia="it-IT"/>
        </w:rPr>
        <w:t>, in caso di ricorso al subappalto, di subappaltare alle piccole e medie imprese una quota non inferiore al ___% (</w:t>
      </w:r>
      <w:r w:rsidRPr="006A4BD6">
        <w:rPr>
          <w:rFonts w:ascii="Arial" w:eastAsia="Calibri" w:hAnsi="Arial" w:cs="Arial"/>
          <w:i/>
          <w:sz w:val="20"/>
          <w:szCs w:val="20"/>
          <w:lang w:eastAsia="it-IT"/>
        </w:rPr>
        <w:t>indicare una percentuale inferiore al 20%</w:t>
      </w:r>
      <w:r w:rsidRPr="006A4BD6">
        <w:rPr>
          <w:rFonts w:ascii="Arial" w:eastAsia="Calibri" w:hAnsi="Arial" w:cs="Arial"/>
          <w:iCs/>
          <w:sz w:val="20"/>
          <w:szCs w:val="20"/>
          <w:lang w:eastAsia="it-IT"/>
        </w:rPr>
        <w:t>) delle prestazioni che intende subappaltare per le seguenti motivazioni … (</w:t>
      </w:r>
      <w:r w:rsidRPr="006A4BD6">
        <w:rPr>
          <w:rFonts w:ascii="Arial" w:eastAsia="Calibri" w:hAnsi="Arial" w:cs="Arial"/>
          <w:i/>
          <w:sz w:val="20"/>
          <w:szCs w:val="20"/>
          <w:lang w:eastAsia="it-IT"/>
        </w:rPr>
        <w:t>motivare con riferimento all’oggetto, alle caratteristiche delle prestazioni o al mercato di riferimento</w:t>
      </w:r>
      <w:r w:rsidRPr="006A4BD6">
        <w:rPr>
          <w:rFonts w:ascii="Arial" w:eastAsia="Calibri" w:hAnsi="Arial" w:cs="Arial"/>
          <w:iCs/>
          <w:sz w:val="20"/>
          <w:szCs w:val="20"/>
          <w:lang w:eastAsia="it-IT"/>
        </w:rPr>
        <w:t>).</w:t>
      </w:r>
    </w:p>
    <w:p w14:paraId="79E95C26" w14:textId="77777777" w:rsidR="00B008CD" w:rsidRDefault="00B008CD" w:rsidP="00B008CD">
      <w:pPr>
        <w:spacing w:after="0" w:line="300" w:lineRule="exact"/>
        <w:ind w:left="142"/>
        <w:jc w:val="both"/>
        <w:rPr>
          <w:rFonts w:ascii="Arial" w:eastAsia="Calibri" w:hAnsi="Arial" w:cs="Arial"/>
          <w:i/>
          <w:sz w:val="20"/>
          <w:szCs w:val="20"/>
          <w:highlight w:val="lightGray"/>
          <w:lang w:eastAsia="it-IT"/>
        </w:rPr>
      </w:pPr>
      <w:r w:rsidRPr="00E24A45">
        <w:rPr>
          <w:rFonts w:ascii="Arial" w:eastAsia="Calibri" w:hAnsi="Arial" w:cs="Arial"/>
          <w:bCs/>
          <w:i/>
          <w:sz w:val="20"/>
          <w:szCs w:val="20"/>
          <w:highlight w:val="lightGray"/>
          <w:lang w:eastAsia="it-IT"/>
        </w:rPr>
        <w:t>(</w:t>
      </w:r>
      <w:r w:rsidRPr="00E24A45">
        <w:rPr>
          <w:rFonts w:ascii="Arial" w:eastAsia="Calibri" w:hAnsi="Arial" w:cs="Arial"/>
          <w:b/>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che precede deve essere resa dalla </w:t>
      </w:r>
      <w:r w:rsidRPr="00E24A45">
        <w:rPr>
          <w:rFonts w:ascii="Arial" w:eastAsia="Calibri" w:hAnsi="Arial" w:cs="Arial"/>
          <w:b/>
          <w:bCs/>
          <w:i/>
          <w:sz w:val="20"/>
          <w:szCs w:val="20"/>
          <w:highlight w:val="lightGray"/>
          <w:lang w:eastAsia="it-IT"/>
        </w:rPr>
        <w:t>mandataria</w:t>
      </w:r>
      <w:r w:rsidRPr="00E24A45">
        <w:rPr>
          <w:rFonts w:ascii="Arial" w:eastAsia="Calibri" w:hAnsi="Arial" w:cs="Arial"/>
          <w:i/>
          <w:sz w:val="20"/>
          <w:szCs w:val="20"/>
          <w:highlight w:val="lightGray"/>
          <w:lang w:eastAsia="it-IT"/>
        </w:rPr>
        <w:t xml:space="preserve"> o dal </w:t>
      </w:r>
      <w:r w:rsidRPr="00E24A45">
        <w:rPr>
          <w:rFonts w:ascii="Arial" w:eastAsia="Calibri" w:hAnsi="Arial" w:cs="Arial"/>
          <w:b/>
          <w:bCs/>
          <w:i/>
          <w:sz w:val="20"/>
          <w:szCs w:val="20"/>
          <w:highlight w:val="lightGray"/>
          <w:lang w:eastAsia="it-IT"/>
        </w:rPr>
        <w:t>Consorzio</w:t>
      </w:r>
      <w:r w:rsidRPr="00E24A45">
        <w:rPr>
          <w:rFonts w:ascii="Arial" w:eastAsia="Calibri" w:hAnsi="Arial" w:cs="Arial"/>
          <w:i/>
          <w:sz w:val="20"/>
          <w:szCs w:val="20"/>
          <w:highlight w:val="lightGray"/>
          <w:lang w:eastAsia="it-IT"/>
        </w:rPr>
        <w:t>).</w:t>
      </w:r>
    </w:p>
    <w:p w14:paraId="681C5BB4" w14:textId="77777777" w:rsidR="00B008CD" w:rsidRPr="00E24A45" w:rsidRDefault="00B008CD" w:rsidP="00B008CD">
      <w:pPr>
        <w:spacing w:after="0" w:line="300" w:lineRule="exact"/>
        <w:ind w:left="142"/>
        <w:jc w:val="both"/>
        <w:rPr>
          <w:rFonts w:ascii="Arial" w:eastAsia="Calibri" w:hAnsi="Arial" w:cs="Arial"/>
          <w:i/>
          <w:sz w:val="20"/>
          <w:szCs w:val="20"/>
          <w:highlight w:val="lightGray"/>
          <w:lang w:eastAsia="it-IT"/>
        </w:rPr>
      </w:pPr>
    </w:p>
    <w:p w14:paraId="17F81411" w14:textId="75F9A04A" w:rsidR="008C599E" w:rsidRPr="008466A0" w:rsidRDefault="008C599E" w:rsidP="00014955">
      <w:pPr>
        <w:pStyle w:val="Paragrafoelenco"/>
        <w:numPr>
          <w:ilvl w:val="0"/>
          <w:numId w:val="1"/>
        </w:numPr>
        <w:spacing w:after="0" w:line="300" w:lineRule="exact"/>
        <w:ind w:left="0"/>
        <w:jc w:val="both"/>
        <w:rPr>
          <w:rFonts w:ascii="Arial" w:hAnsi="Arial" w:cs="Arial"/>
          <w:b/>
          <w:sz w:val="20"/>
          <w:szCs w:val="20"/>
        </w:rPr>
      </w:pPr>
      <w:r w:rsidRPr="008466A0">
        <w:rPr>
          <w:rFonts w:ascii="Arial" w:hAnsi="Arial" w:cs="Arial"/>
          <w:b/>
          <w:sz w:val="20"/>
          <w:szCs w:val="20"/>
        </w:rPr>
        <w:t>Dichiarazioni in caso di adoz</w:t>
      </w:r>
      <w:r w:rsidR="00F940D9" w:rsidRPr="008466A0">
        <w:rPr>
          <w:rFonts w:ascii="Arial" w:hAnsi="Arial" w:cs="Arial"/>
          <w:b/>
          <w:sz w:val="20"/>
          <w:szCs w:val="20"/>
        </w:rPr>
        <w:t>ione di misure di self-cleaning</w:t>
      </w:r>
    </w:p>
    <w:p w14:paraId="5BA56A12" w14:textId="51579757" w:rsidR="008C599E" w:rsidRPr="008466A0" w:rsidRDefault="00EC4FED" w:rsidP="00014955">
      <w:pPr>
        <w:pStyle w:val="Numeroelenco"/>
        <w:numPr>
          <w:ilvl w:val="0"/>
          <w:numId w:val="9"/>
        </w:numPr>
        <w:rPr>
          <w:rFonts w:ascii="Arial" w:hAnsi="Arial" w:cs="Arial"/>
          <w:szCs w:val="20"/>
        </w:rPr>
      </w:pPr>
      <w:r w:rsidRPr="008466A0">
        <w:rPr>
          <w:rFonts w:ascii="Arial" w:eastAsia="Calibri" w:hAnsi="Arial" w:cs="Arial"/>
          <w:b/>
          <w:szCs w:val="20"/>
        </w:rPr>
        <w:t>INSERISCE</w:t>
      </w:r>
      <w:r w:rsidRPr="008466A0">
        <w:rPr>
          <w:rFonts w:ascii="Arial" w:hAnsi="Arial" w:cs="Arial"/>
          <w:szCs w:val="20"/>
        </w:rPr>
        <w:t xml:space="preserve"> </w:t>
      </w:r>
      <w:r w:rsidR="008C599E" w:rsidRPr="008466A0">
        <w:rPr>
          <w:rFonts w:ascii="Arial" w:hAnsi="Arial" w:cs="Arial"/>
          <w:szCs w:val="20"/>
        </w:rPr>
        <w:t>nel FVOE</w:t>
      </w:r>
      <w:r w:rsidR="00DA4F3C" w:rsidRPr="008466A0">
        <w:rPr>
          <w:rFonts w:ascii="Arial" w:hAnsi="Arial" w:cs="Arial"/>
          <w:szCs w:val="20"/>
        </w:rPr>
        <w:t xml:space="preserve"> anche a Sistema nella busta amministrativa, </w:t>
      </w:r>
      <w:r w:rsidR="008C599E" w:rsidRPr="008466A0">
        <w:rPr>
          <w:rFonts w:ascii="Arial" w:hAnsi="Arial" w:cs="Arial"/>
          <w:szCs w:val="20"/>
        </w:rPr>
        <w:t>la relazione che illustra le misure di self cleaning adottate e indica nel DGUE, il riferimento al documento caricato nel FVOE</w:t>
      </w:r>
      <w:r w:rsidR="00DA4F3C" w:rsidRPr="008466A0">
        <w:rPr>
          <w:rFonts w:ascii="Arial" w:hAnsi="Arial" w:cs="Arial"/>
          <w:szCs w:val="20"/>
        </w:rPr>
        <w:t>;</w:t>
      </w:r>
    </w:p>
    <w:p w14:paraId="72B3F5E0" w14:textId="77777777" w:rsidR="00155546" w:rsidRPr="008466A0" w:rsidRDefault="00155546" w:rsidP="008466A0">
      <w:pPr>
        <w:pStyle w:val="Paragrafoelenco"/>
        <w:spacing w:before="60" w:after="60" w:line="300" w:lineRule="exact"/>
        <w:jc w:val="both"/>
        <w:rPr>
          <w:rFonts w:ascii="Arial" w:hAnsi="Arial" w:cs="Arial"/>
          <w:sz w:val="20"/>
          <w:szCs w:val="20"/>
        </w:rPr>
      </w:pP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p w14:paraId="4E89DEF8" w14:textId="77777777" w:rsidR="008C599E" w:rsidRPr="008466A0" w:rsidRDefault="008C599E" w:rsidP="008466A0">
      <w:pPr>
        <w:pStyle w:val="Paragrafoelenco"/>
        <w:spacing w:after="0" w:line="300" w:lineRule="exact"/>
        <w:jc w:val="both"/>
        <w:rPr>
          <w:rFonts w:ascii="Arial" w:hAnsi="Arial" w:cs="Arial"/>
          <w:b/>
          <w:color w:val="4472C4" w:themeColor="accent5"/>
          <w:sz w:val="20"/>
          <w:szCs w:val="20"/>
        </w:rPr>
      </w:pPr>
    </w:p>
    <w:p w14:paraId="1B52C4B1" w14:textId="7FFB6210" w:rsidR="00DD7DB5" w:rsidRPr="008466A0" w:rsidRDefault="00DD7DB5" w:rsidP="00014955">
      <w:pPr>
        <w:pStyle w:val="Paragrafoelenco"/>
        <w:numPr>
          <w:ilvl w:val="0"/>
          <w:numId w:val="1"/>
        </w:numPr>
        <w:spacing w:after="0" w:line="300" w:lineRule="exact"/>
        <w:jc w:val="both"/>
        <w:rPr>
          <w:rFonts w:ascii="Arial" w:hAnsi="Arial" w:cs="Arial"/>
          <w:b/>
          <w:sz w:val="20"/>
          <w:szCs w:val="20"/>
        </w:rPr>
      </w:pPr>
      <w:r w:rsidRPr="008466A0">
        <w:rPr>
          <w:rFonts w:ascii="Arial" w:hAnsi="Arial" w:cs="Arial"/>
          <w:b/>
          <w:sz w:val="20"/>
          <w:szCs w:val="20"/>
        </w:rPr>
        <w:t>Dichiarazioni in caso di sottoposizione a concordato preventivo con continuità aziendale</w:t>
      </w:r>
    </w:p>
    <w:p w14:paraId="67B6BC6A" w14:textId="11440FA4" w:rsidR="00395020" w:rsidRPr="008466A0" w:rsidRDefault="00EC4FED" w:rsidP="00014955">
      <w:pPr>
        <w:pStyle w:val="Numeroelenco"/>
        <w:numPr>
          <w:ilvl w:val="0"/>
          <w:numId w:val="9"/>
        </w:numPr>
        <w:rPr>
          <w:rFonts w:ascii="Arial" w:hAnsi="Arial" w:cs="Arial"/>
          <w:i/>
        </w:rPr>
      </w:pPr>
      <w:r w:rsidRPr="008466A0">
        <w:rPr>
          <w:rFonts w:ascii="Arial" w:hAnsi="Arial" w:cs="Arial"/>
          <w:b/>
          <w:szCs w:val="20"/>
        </w:rPr>
        <w:t xml:space="preserve">DICHIARA </w:t>
      </w:r>
      <w:r w:rsidRPr="008466A0">
        <w:rPr>
          <w:rFonts w:ascii="Arial" w:hAnsi="Arial" w:cs="Arial"/>
          <w:szCs w:val="20"/>
        </w:rPr>
        <w:t>che il</w:t>
      </w:r>
      <w:r w:rsidR="00395020" w:rsidRPr="008466A0">
        <w:rPr>
          <w:rFonts w:ascii="Arial" w:hAnsi="Arial" w:cs="Arial"/>
          <w:szCs w:val="20"/>
        </w:rPr>
        <w:t xml:space="preserve"> provvedimento di ammissione al concordato</w:t>
      </w:r>
      <w:r w:rsidR="00B42D88" w:rsidRPr="008466A0">
        <w:rPr>
          <w:rFonts w:ascii="Arial" w:hAnsi="Arial" w:cs="Arial"/>
          <w:szCs w:val="20"/>
        </w:rPr>
        <w:t xml:space="preserve"> è stato emesso il ____ </w:t>
      </w:r>
      <w:r w:rsidRPr="008466A0">
        <w:rPr>
          <w:rFonts w:ascii="Arial" w:hAnsi="Arial" w:cs="Arial"/>
          <w:szCs w:val="20"/>
        </w:rPr>
        <w:t xml:space="preserve">da </w:t>
      </w:r>
      <w:r w:rsidR="00B42D88" w:rsidRPr="008466A0">
        <w:rPr>
          <w:rFonts w:ascii="Arial" w:hAnsi="Arial" w:cs="Arial"/>
        </w:rPr>
        <w:t xml:space="preserve">______; </w:t>
      </w:r>
    </w:p>
    <w:p w14:paraId="58135DD3" w14:textId="02F4961A" w:rsidR="00395020" w:rsidRPr="008466A0" w:rsidRDefault="00EC4FED" w:rsidP="00014955">
      <w:pPr>
        <w:pStyle w:val="Numeroelenco"/>
        <w:numPr>
          <w:ilvl w:val="0"/>
          <w:numId w:val="9"/>
        </w:numPr>
        <w:rPr>
          <w:rFonts w:ascii="Arial" w:hAnsi="Arial" w:cs="Arial"/>
          <w:i/>
        </w:rPr>
      </w:pPr>
      <w:r w:rsidRPr="008466A0">
        <w:rPr>
          <w:rFonts w:ascii="Arial" w:hAnsi="Arial" w:cs="Arial"/>
          <w:b/>
          <w:szCs w:val="20"/>
        </w:rPr>
        <w:t>DICHIARA</w:t>
      </w:r>
      <w:r w:rsidRPr="008466A0">
        <w:rPr>
          <w:rFonts w:ascii="Arial" w:hAnsi="Arial" w:cs="Arial"/>
          <w:szCs w:val="20"/>
        </w:rPr>
        <w:t xml:space="preserve"> che il </w:t>
      </w:r>
      <w:r w:rsidR="00395020" w:rsidRPr="008466A0">
        <w:rPr>
          <w:rFonts w:ascii="Arial" w:hAnsi="Arial" w:cs="Arial"/>
          <w:szCs w:val="20"/>
        </w:rPr>
        <w:t xml:space="preserve">provvedimento di autorizzazione a partecipare alle gare </w:t>
      </w:r>
      <w:r w:rsidR="00B42D88" w:rsidRPr="008466A0">
        <w:rPr>
          <w:rFonts w:ascii="Arial" w:hAnsi="Arial" w:cs="Arial"/>
          <w:szCs w:val="20"/>
        </w:rPr>
        <w:t xml:space="preserve">è stato emesso il____ </w:t>
      </w:r>
      <w:r w:rsidRPr="008466A0">
        <w:rPr>
          <w:rFonts w:ascii="Arial" w:hAnsi="Arial" w:cs="Arial"/>
          <w:szCs w:val="20"/>
        </w:rPr>
        <w:t xml:space="preserve">da </w:t>
      </w:r>
      <w:r w:rsidR="00B42D88" w:rsidRPr="008466A0">
        <w:rPr>
          <w:rFonts w:ascii="Arial" w:hAnsi="Arial" w:cs="Arial"/>
        </w:rPr>
        <w:t>___</w:t>
      </w:r>
    </w:p>
    <w:p w14:paraId="7D7F63DF" w14:textId="146B5DC9" w:rsidR="00395020" w:rsidRPr="003F3157" w:rsidRDefault="00395020" w:rsidP="003F3157">
      <w:pPr>
        <w:spacing w:after="0" w:line="300" w:lineRule="exact"/>
        <w:ind w:left="284"/>
        <w:jc w:val="both"/>
        <w:rPr>
          <w:rFonts w:ascii="Arial" w:hAnsi="Arial" w:cs="Arial"/>
          <w:i/>
          <w:sz w:val="20"/>
          <w:szCs w:val="20"/>
        </w:rPr>
      </w:pPr>
      <w:r w:rsidRPr="008466A0">
        <w:rPr>
          <w:rFonts w:ascii="Arial" w:hAnsi="Arial" w:cs="Arial"/>
          <w:i/>
          <w:sz w:val="20"/>
          <w:szCs w:val="20"/>
        </w:rPr>
        <w:t>(solo in caso di raggruppamento)</w:t>
      </w:r>
      <w:r w:rsidRPr="008466A0">
        <w:rPr>
          <w:rFonts w:ascii="Arial" w:hAnsi="Arial" w:cs="Arial"/>
          <w:sz w:val="20"/>
          <w:szCs w:val="20"/>
        </w:rPr>
        <w:t xml:space="preserve">  </w:t>
      </w:r>
    </w:p>
    <w:p w14:paraId="7A034D54" w14:textId="690CF33E" w:rsidR="00395020" w:rsidRPr="008466A0" w:rsidRDefault="00F33DED" w:rsidP="00014955">
      <w:pPr>
        <w:pStyle w:val="Numeroelenco"/>
        <w:numPr>
          <w:ilvl w:val="0"/>
          <w:numId w:val="9"/>
        </w:numPr>
        <w:rPr>
          <w:rFonts w:ascii="Arial" w:hAnsi="Arial" w:cs="Arial"/>
          <w:szCs w:val="20"/>
        </w:rPr>
      </w:pPr>
      <w:r w:rsidRPr="008466A0">
        <w:rPr>
          <w:rFonts w:ascii="Arial" w:hAnsi="Arial" w:cs="Arial"/>
          <w:b/>
          <w:szCs w:val="20"/>
        </w:rPr>
        <w:lastRenderedPageBreak/>
        <w:t>DICHIARA</w:t>
      </w:r>
      <w:r w:rsidRPr="008466A0">
        <w:rPr>
          <w:rFonts w:ascii="Arial" w:hAnsi="Arial" w:cs="Arial"/>
          <w:szCs w:val="20"/>
        </w:rPr>
        <w:t xml:space="preserve"> </w:t>
      </w:r>
      <w:r w:rsidR="00395020" w:rsidRPr="008466A0">
        <w:rPr>
          <w:rFonts w:ascii="Arial" w:hAnsi="Arial" w:cs="Arial"/>
          <w:szCs w:val="20"/>
        </w:rPr>
        <w:t>che le altre imprese aderenti al raggruppamento non sono assoggettate ad una procedura concorsuale, ai sensi dell’articolo 95, commi 4 e 5, del decreto legislativo n. 14/2019</w:t>
      </w:r>
    </w:p>
    <w:p w14:paraId="6BBA7C02" w14:textId="330EE232" w:rsidR="00395020" w:rsidRPr="008466A0" w:rsidRDefault="00F33DED" w:rsidP="00014955">
      <w:pPr>
        <w:pStyle w:val="Numeroelenco"/>
        <w:numPr>
          <w:ilvl w:val="0"/>
          <w:numId w:val="9"/>
        </w:numPr>
        <w:rPr>
          <w:rFonts w:ascii="Arial" w:hAnsi="Arial" w:cs="Arial"/>
          <w:szCs w:val="20"/>
        </w:rPr>
      </w:pPr>
      <w:r w:rsidRPr="008466A0">
        <w:rPr>
          <w:rFonts w:ascii="Arial" w:hAnsi="Arial" w:cs="Arial"/>
          <w:b/>
          <w:szCs w:val="20"/>
        </w:rPr>
        <w:t>ALLEGA</w:t>
      </w:r>
      <w:r w:rsidRPr="008466A0">
        <w:rPr>
          <w:rFonts w:ascii="Arial" w:hAnsi="Arial" w:cs="Arial"/>
          <w:szCs w:val="20"/>
        </w:rPr>
        <w:t xml:space="preserve"> </w:t>
      </w:r>
      <w:r w:rsidR="00395020" w:rsidRPr="008466A0">
        <w:rPr>
          <w:rFonts w:ascii="Arial" w:hAnsi="Arial" w:cs="Arial"/>
          <w:szCs w:val="20"/>
        </w:rPr>
        <w:t>la relazione di un professionista in possesso dei requisiti di cui all'articolo 2, comma 1, lettera o) del decreto legislativo succitato che attesta la conformità al piano e la ragionevole capacità di adempimento del contratto</w:t>
      </w:r>
      <w:r w:rsidR="00B42D88" w:rsidRPr="008466A0">
        <w:rPr>
          <w:rFonts w:ascii="Arial" w:hAnsi="Arial" w:cs="Arial"/>
          <w:szCs w:val="20"/>
        </w:rPr>
        <w:t>.</w:t>
      </w:r>
    </w:p>
    <w:p w14:paraId="5881F8CE" w14:textId="77777777" w:rsidR="00155546" w:rsidRPr="008466A0" w:rsidRDefault="00155546" w:rsidP="008466A0">
      <w:pPr>
        <w:pStyle w:val="Paragrafoelenco"/>
        <w:spacing w:line="300" w:lineRule="exact"/>
        <w:jc w:val="both"/>
        <w:rPr>
          <w:rFonts w:ascii="Arial" w:eastAsia="Calibri" w:hAnsi="Arial" w:cs="Arial"/>
          <w:i/>
          <w:sz w:val="20"/>
          <w:szCs w:val="20"/>
          <w:highlight w:val="lightGray"/>
          <w:lang w:eastAsia="it-IT"/>
        </w:rPr>
      </w:pP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xml:space="preserve"> le dichiarazioni e la documentazione di cui sopra devono essere rese e prodotta da ciascun componente del RTI/consorzio ordinario, dalle consorziate esecutrici e da quelle non esecutrici che prestano i requisiti).</w:t>
      </w:r>
    </w:p>
    <w:p w14:paraId="511650F7" w14:textId="77777777" w:rsidR="00DD7DB5" w:rsidRPr="008466A0" w:rsidRDefault="00DD7DB5" w:rsidP="008466A0">
      <w:pPr>
        <w:pStyle w:val="Paragrafoelenco"/>
        <w:spacing w:after="0" w:line="300" w:lineRule="exact"/>
        <w:rPr>
          <w:rFonts w:ascii="Arial" w:hAnsi="Arial" w:cs="Arial"/>
          <w:b/>
          <w:sz w:val="20"/>
          <w:szCs w:val="20"/>
        </w:rPr>
      </w:pPr>
    </w:p>
    <w:p w14:paraId="4A298E4F" w14:textId="6CEA5D2E" w:rsidR="00436454" w:rsidRPr="008466A0" w:rsidRDefault="00436454" w:rsidP="00014955">
      <w:pPr>
        <w:pStyle w:val="Paragrafoelenco"/>
        <w:numPr>
          <w:ilvl w:val="0"/>
          <w:numId w:val="1"/>
        </w:numPr>
        <w:spacing w:after="0" w:line="300" w:lineRule="exact"/>
        <w:jc w:val="both"/>
        <w:rPr>
          <w:rFonts w:ascii="Arial" w:hAnsi="Arial" w:cs="Arial"/>
          <w:b/>
          <w:sz w:val="20"/>
          <w:szCs w:val="20"/>
        </w:rPr>
      </w:pPr>
      <w:r w:rsidRPr="008466A0">
        <w:rPr>
          <w:rFonts w:ascii="Arial" w:hAnsi="Arial" w:cs="Arial"/>
          <w:b/>
          <w:sz w:val="20"/>
          <w:szCs w:val="20"/>
        </w:rPr>
        <w:t>Dichiarazioni in caso di sottoposizione a sequestro/confisca</w:t>
      </w:r>
    </w:p>
    <w:p w14:paraId="7A5A7480" w14:textId="2BA801D3" w:rsidR="00AC12B0" w:rsidRPr="008466A0" w:rsidRDefault="0004523C" w:rsidP="008466A0">
      <w:pPr>
        <w:spacing w:after="0" w:line="300" w:lineRule="exact"/>
        <w:ind w:left="284"/>
        <w:jc w:val="both"/>
        <w:rPr>
          <w:rFonts w:ascii="Arial" w:hAnsi="Arial" w:cs="Arial"/>
          <w:i/>
          <w:sz w:val="20"/>
          <w:szCs w:val="20"/>
        </w:rPr>
      </w:pPr>
      <w:r w:rsidRPr="008466A0">
        <w:rPr>
          <w:rFonts w:ascii="Arial" w:hAnsi="Arial" w:cs="Arial"/>
          <w:i/>
          <w:sz w:val="20"/>
          <w:szCs w:val="20"/>
        </w:rPr>
        <w:t>(</w:t>
      </w:r>
      <w:r w:rsidR="00AC12B0" w:rsidRPr="008466A0">
        <w:rPr>
          <w:rFonts w:ascii="Arial" w:hAnsi="Arial" w:cs="Arial"/>
          <w:i/>
          <w:sz w:val="20"/>
          <w:szCs w:val="20"/>
        </w:rPr>
        <w:t>In caso di</w:t>
      </w:r>
      <w:r w:rsidR="00AC12B0" w:rsidRPr="008466A0">
        <w:rPr>
          <w:rFonts w:ascii="Arial" w:hAnsi="Arial" w:cs="Arial"/>
          <w:b/>
          <w:i/>
          <w:sz w:val="20"/>
          <w:szCs w:val="20"/>
        </w:rPr>
        <w:t xml:space="preserve"> </w:t>
      </w:r>
      <w:r w:rsidR="00AC12B0" w:rsidRPr="008466A0">
        <w:rPr>
          <w:rFonts w:ascii="Arial" w:hAnsi="Arial" w:cs="Arial"/>
          <w:i/>
          <w:sz w:val="20"/>
          <w:szCs w:val="20"/>
        </w:rPr>
        <w:t xml:space="preserve">Sottoposizione a sequestro o confisca ai sensi dell'articolo 240-bis del </w:t>
      </w:r>
      <w:proofErr w:type="gramStart"/>
      <w:r w:rsidR="00AC12B0" w:rsidRPr="008466A0">
        <w:rPr>
          <w:rFonts w:ascii="Arial" w:hAnsi="Arial" w:cs="Arial"/>
          <w:i/>
          <w:sz w:val="20"/>
          <w:szCs w:val="20"/>
        </w:rPr>
        <w:t>codice penale</w:t>
      </w:r>
      <w:proofErr w:type="gramEnd"/>
      <w:r w:rsidR="00AC12B0" w:rsidRPr="008466A0">
        <w:rPr>
          <w:rFonts w:ascii="Arial" w:hAnsi="Arial" w:cs="Arial"/>
          <w:i/>
          <w:sz w:val="20"/>
          <w:szCs w:val="20"/>
        </w:rPr>
        <w:t xml:space="preserve"> o degli articoli 20 e 24 del decreto legislativo 6 settembre 2011, n. 159, e affidamento a custode o amministratore giudiziario o finanziario</w:t>
      </w:r>
      <w:r w:rsidRPr="008466A0">
        <w:rPr>
          <w:rFonts w:ascii="Arial" w:hAnsi="Arial" w:cs="Arial"/>
          <w:i/>
          <w:sz w:val="20"/>
          <w:szCs w:val="20"/>
        </w:rPr>
        <w:t>)</w:t>
      </w:r>
    </w:p>
    <w:p w14:paraId="5CD0F523" w14:textId="4A85B082" w:rsidR="00F33DED" w:rsidRPr="008466A0" w:rsidRDefault="00F33DED" w:rsidP="00014955">
      <w:pPr>
        <w:pStyle w:val="Numeroelenco"/>
        <w:numPr>
          <w:ilvl w:val="0"/>
          <w:numId w:val="9"/>
        </w:numPr>
        <w:rPr>
          <w:rFonts w:ascii="Arial" w:hAnsi="Arial" w:cs="Arial"/>
          <w:szCs w:val="20"/>
        </w:rPr>
      </w:pPr>
      <w:r w:rsidRPr="008466A0">
        <w:rPr>
          <w:rFonts w:ascii="Arial" w:hAnsi="Arial" w:cs="Arial"/>
          <w:b/>
          <w:szCs w:val="20"/>
        </w:rPr>
        <w:t xml:space="preserve">DICHIARA </w:t>
      </w:r>
      <w:r w:rsidRPr="008466A0">
        <w:rPr>
          <w:rFonts w:ascii="Arial" w:hAnsi="Arial" w:cs="Arial"/>
          <w:szCs w:val="20"/>
        </w:rPr>
        <w:t xml:space="preserve">che è stato emesso il provvedimento </w:t>
      </w:r>
      <w:r w:rsidR="007E7B29" w:rsidRPr="008466A0">
        <w:rPr>
          <w:rFonts w:ascii="Arial" w:hAnsi="Arial" w:cs="Arial"/>
          <w:szCs w:val="20"/>
        </w:rPr>
        <w:t>_____</w:t>
      </w:r>
      <w:r w:rsidRPr="008466A0">
        <w:rPr>
          <w:rFonts w:ascii="Arial" w:hAnsi="Arial" w:cs="Arial"/>
          <w:szCs w:val="20"/>
        </w:rPr>
        <w:t xml:space="preserve"> (</w:t>
      </w:r>
      <w:r w:rsidRPr="008466A0">
        <w:rPr>
          <w:rFonts w:ascii="Arial" w:hAnsi="Arial" w:cs="Arial"/>
          <w:i/>
          <w:szCs w:val="20"/>
        </w:rPr>
        <w:t xml:space="preserve">indicare il tipo di provvedimento </w:t>
      </w:r>
      <w:r w:rsidR="007E7B29" w:rsidRPr="008466A0">
        <w:rPr>
          <w:rFonts w:ascii="Arial" w:hAnsi="Arial" w:cs="Arial"/>
          <w:i/>
          <w:szCs w:val="20"/>
        </w:rPr>
        <w:t>____</w:t>
      </w:r>
      <w:r w:rsidRPr="008466A0">
        <w:rPr>
          <w:rFonts w:ascii="Arial" w:hAnsi="Arial" w:cs="Arial"/>
          <w:i/>
          <w:szCs w:val="20"/>
        </w:rPr>
        <w:t xml:space="preserve"> Sottoposizione a sequestro o confisca ai sensi dell'articolo 240-bis del </w:t>
      </w:r>
      <w:proofErr w:type="gramStart"/>
      <w:r w:rsidRPr="008466A0">
        <w:rPr>
          <w:rFonts w:ascii="Arial" w:hAnsi="Arial" w:cs="Arial"/>
          <w:i/>
          <w:szCs w:val="20"/>
        </w:rPr>
        <w:t>codice penale</w:t>
      </w:r>
      <w:proofErr w:type="gramEnd"/>
      <w:r w:rsidRPr="008466A0">
        <w:rPr>
          <w:rFonts w:ascii="Arial" w:hAnsi="Arial" w:cs="Arial"/>
          <w:i/>
          <w:szCs w:val="20"/>
        </w:rPr>
        <w:t xml:space="preserve"> o degli articoli 20 e 24 del decreto legislativo 6 settembre 2011, n. 159, e affidamento a custode o amministratore giudiziario o finanziario</w:t>
      </w:r>
      <w:r w:rsidRPr="008466A0">
        <w:rPr>
          <w:rFonts w:ascii="Arial" w:hAnsi="Arial" w:cs="Arial"/>
          <w:szCs w:val="20"/>
        </w:rPr>
        <w:t>) in data … da parte di ….</w:t>
      </w:r>
    </w:p>
    <w:p w14:paraId="05943FA0" w14:textId="77777777" w:rsidR="00155546" w:rsidRPr="008466A0" w:rsidRDefault="00155546" w:rsidP="008466A0">
      <w:pPr>
        <w:pStyle w:val="Paragrafoelenco"/>
        <w:spacing w:before="60" w:after="60" w:line="300" w:lineRule="exact"/>
        <w:jc w:val="both"/>
        <w:rPr>
          <w:rFonts w:ascii="Arial" w:eastAsia="Calibri" w:hAnsi="Arial" w:cs="Arial"/>
          <w:i/>
          <w:sz w:val="20"/>
          <w:szCs w:val="20"/>
          <w:highlight w:val="lightGray"/>
          <w:lang w:eastAsia="it-IT"/>
        </w:rPr>
      </w:pP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la dichiarazione di cui sopra deve essere resa da ciascun componente del RTI/consorzio ordinario, dalle consorziate esecutrici e da quelle non esecutrici che prestano i requisiti).</w:t>
      </w:r>
    </w:p>
    <w:p w14:paraId="28E1404D" w14:textId="40ADF766" w:rsidR="00084B53" w:rsidRPr="008466A0" w:rsidRDefault="00084B53" w:rsidP="008466A0">
      <w:pPr>
        <w:pStyle w:val="Paragrafoelenco"/>
        <w:spacing w:after="0" w:line="300" w:lineRule="exact"/>
        <w:jc w:val="both"/>
        <w:rPr>
          <w:rFonts w:ascii="Arial" w:hAnsi="Arial" w:cs="Arial"/>
          <w:b/>
          <w:sz w:val="20"/>
          <w:szCs w:val="20"/>
        </w:rPr>
      </w:pPr>
    </w:p>
    <w:p w14:paraId="43200BEE" w14:textId="029014FD" w:rsidR="0061080A" w:rsidRPr="008466A0" w:rsidRDefault="00CD12C6" w:rsidP="00014955">
      <w:pPr>
        <w:pStyle w:val="Paragrafoelenco"/>
        <w:numPr>
          <w:ilvl w:val="0"/>
          <w:numId w:val="1"/>
        </w:numPr>
        <w:spacing w:after="0" w:line="300" w:lineRule="exact"/>
        <w:jc w:val="both"/>
        <w:rPr>
          <w:rFonts w:ascii="Arial" w:hAnsi="Arial" w:cs="Arial"/>
          <w:b/>
          <w:sz w:val="20"/>
          <w:szCs w:val="20"/>
        </w:rPr>
      </w:pPr>
      <w:r w:rsidRPr="008466A0">
        <w:rPr>
          <w:rFonts w:ascii="Arial" w:hAnsi="Arial" w:cs="Arial"/>
          <w:b/>
          <w:i/>
          <w:sz w:val="20"/>
          <w:szCs w:val="20"/>
        </w:rPr>
        <w:t>[E</w:t>
      </w:r>
      <w:r w:rsidR="0095304D" w:rsidRPr="008466A0">
        <w:rPr>
          <w:rFonts w:ascii="Arial" w:hAnsi="Arial" w:cs="Arial"/>
          <w:b/>
          <w:i/>
          <w:sz w:val="20"/>
          <w:szCs w:val="20"/>
        </w:rPr>
        <w:t xml:space="preserve">ventuale, in caso di servizi o forniture rientranti in una delle attività a maggior rischio di infiltrazione mafiosa di cui al comma 53, dell’art. 1, della legge 6 novembre 2012, n. 190: </w:t>
      </w:r>
      <w:r w:rsidR="0061080A" w:rsidRPr="008466A0">
        <w:rPr>
          <w:rFonts w:ascii="Arial" w:hAnsi="Arial" w:cs="Arial"/>
          <w:b/>
          <w:sz w:val="20"/>
          <w:szCs w:val="20"/>
        </w:rPr>
        <w:t xml:space="preserve">Dichiarazioni </w:t>
      </w:r>
      <w:r w:rsidR="0004523C" w:rsidRPr="008466A0">
        <w:rPr>
          <w:rFonts w:ascii="Arial" w:hAnsi="Arial" w:cs="Arial"/>
          <w:b/>
          <w:sz w:val="20"/>
          <w:szCs w:val="20"/>
        </w:rPr>
        <w:t xml:space="preserve">in caso di servizi/forniture di cui ai settori sensibili </w:t>
      </w:r>
      <w:r w:rsidR="009D39B3" w:rsidRPr="008466A0">
        <w:rPr>
          <w:rFonts w:ascii="Arial" w:hAnsi="Arial" w:cs="Arial"/>
          <w:b/>
          <w:sz w:val="20"/>
          <w:szCs w:val="20"/>
        </w:rPr>
        <w:t xml:space="preserve">ex </w:t>
      </w:r>
      <w:r w:rsidR="0004523C" w:rsidRPr="008466A0">
        <w:rPr>
          <w:rFonts w:ascii="Arial" w:hAnsi="Arial" w:cs="Arial"/>
          <w:b/>
          <w:sz w:val="20"/>
          <w:szCs w:val="20"/>
        </w:rPr>
        <w:t>ar</w:t>
      </w:r>
      <w:r w:rsidR="00D7176A" w:rsidRPr="008466A0">
        <w:rPr>
          <w:rFonts w:ascii="Arial" w:hAnsi="Arial" w:cs="Arial"/>
          <w:b/>
          <w:sz w:val="20"/>
          <w:szCs w:val="20"/>
        </w:rPr>
        <w:t>t 1, comma 53 della l. 190/2012</w:t>
      </w:r>
    </w:p>
    <w:p w14:paraId="687AFF8B" w14:textId="16527A43" w:rsidR="00B756DC" w:rsidRPr="008466A0" w:rsidRDefault="00111FBB" w:rsidP="00014955">
      <w:pPr>
        <w:pStyle w:val="Numeroelenco"/>
        <w:numPr>
          <w:ilvl w:val="0"/>
          <w:numId w:val="9"/>
        </w:numPr>
        <w:rPr>
          <w:rFonts w:ascii="Arial" w:hAnsi="Arial" w:cs="Arial"/>
          <w:szCs w:val="20"/>
        </w:rPr>
      </w:pPr>
      <w:r w:rsidRPr="008466A0">
        <w:rPr>
          <w:rFonts w:ascii="Arial" w:hAnsi="Arial" w:cs="Arial"/>
          <w:b/>
          <w:szCs w:val="20"/>
        </w:rPr>
        <w:t>DICHIARA</w:t>
      </w:r>
      <w:r w:rsidRPr="008466A0">
        <w:rPr>
          <w:rFonts w:ascii="Arial" w:hAnsi="Arial" w:cs="Arial"/>
          <w:szCs w:val="20"/>
        </w:rPr>
        <w:t xml:space="preserve"> </w:t>
      </w:r>
      <w:r w:rsidR="00B756DC" w:rsidRPr="008466A0">
        <w:rPr>
          <w:rFonts w:ascii="Arial" w:hAnsi="Arial" w:cs="Arial"/>
          <w:szCs w:val="20"/>
        </w:rPr>
        <w:t>di essere iscritto nell’elenco dei fornitori, prestatori di servizi non soggetti a tentativo di infiltrazione mafiosa (c.d. White List) della Prefettura di</w:t>
      </w:r>
      <w:r w:rsidR="007E7B29" w:rsidRPr="008466A0">
        <w:rPr>
          <w:rFonts w:ascii="Arial" w:hAnsi="Arial" w:cs="Arial"/>
          <w:szCs w:val="20"/>
        </w:rPr>
        <w:t xml:space="preserve"> ______</w:t>
      </w:r>
    </w:p>
    <w:p w14:paraId="589C5190" w14:textId="3A3E9E7A" w:rsidR="00D7176A" w:rsidRPr="008466A0" w:rsidRDefault="00D7176A" w:rsidP="008466A0">
      <w:pPr>
        <w:spacing w:after="0" w:line="300" w:lineRule="exact"/>
        <w:ind w:left="709"/>
        <w:jc w:val="both"/>
        <w:rPr>
          <w:rFonts w:ascii="Arial" w:hAnsi="Arial" w:cs="Arial"/>
          <w:b/>
          <w:i/>
          <w:sz w:val="20"/>
          <w:szCs w:val="20"/>
        </w:rPr>
      </w:pPr>
      <w:r w:rsidRPr="008466A0">
        <w:rPr>
          <w:rFonts w:ascii="Arial" w:hAnsi="Arial" w:cs="Arial"/>
          <w:b/>
          <w:i/>
          <w:sz w:val="20"/>
          <w:szCs w:val="20"/>
        </w:rPr>
        <w:t xml:space="preserve">o, in alternativa, </w:t>
      </w:r>
    </w:p>
    <w:p w14:paraId="3F768C24" w14:textId="2A21117E" w:rsidR="0061080A" w:rsidRPr="008466A0" w:rsidRDefault="00111FBB" w:rsidP="00014955">
      <w:pPr>
        <w:pStyle w:val="Numeroelenco"/>
        <w:numPr>
          <w:ilvl w:val="0"/>
          <w:numId w:val="9"/>
        </w:numPr>
        <w:rPr>
          <w:rFonts w:ascii="Arial" w:hAnsi="Arial" w:cs="Arial"/>
          <w:szCs w:val="20"/>
        </w:rPr>
      </w:pPr>
      <w:r w:rsidRPr="008466A0">
        <w:rPr>
          <w:rFonts w:ascii="Arial" w:hAnsi="Arial" w:cs="Arial"/>
          <w:b/>
          <w:szCs w:val="20"/>
        </w:rPr>
        <w:t>DICHIARA</w:t>
      </w:r>
      <w:r w:rsidRPr="008466A0">
        <w:rPr>
          <w:rFonts w:ascii="Arial" w:hAnsi="Arial" w:cs="Arial"/>
          <w:szCs w:val="20"/>
        </w:rPr>
        <w:t xml:space="preserve"> </w:t>
      </w:r>
      <w:r w:rsidR="00B756DC" w:rsidRPr="008466A0">
        <w:rPr>
          <w:rFonts w:ascii="Arial" w:hAnsi="Arial" w:cs="Arial"/>
          <w:szCs w:val="20"/>
        </w:rPr>
        <w:t>di aver presentato la do</w:t>
      </w:r>
      <w:r w:rsidR="0004523C" w:rsidRPr="008466A0">
        <w:rPr>
          <w:rFonts w:ascii="Arial" w:hAnsi="Arial" w:cs="Arial"/>
          <w:szCs w:val="20"/>
        </w:rPr>
        <w:t>manda di iscrizione nell’elenco dei fornitori, prestatori di servizi non soggetti a tentativo di infiltrazione mafiosa (c.d. White List) della Prefettura di</w:t>
      </w:r>
      <w:r w:rsidR="007E7B29" w:rsidRPr="008466A0">
        <w:rPr>
          <w:rFonts w:ascii="Arial" w:hAnsi="Arial" w:cs="Arial"/>
          <w:szCs w:val="20"/>
        </w:rPr>
        <w:t>______</w:t>
      </w:r>
    </w:p>
    <w:p w14:paraId="0ECE0373" w14:textId="72FB1CCF" w:rsidR="00D7176A" w:rsidRPr="008466A0" w:rsidRDefault="00D7176A" w:rsidP="008466A0">
      <w:pPr>
        <w:spacing w:after="0" w:line="300" w:lineRule="exact"/>
        <w:ind w:left="709"/>
        <w:jc w:val="both"/>
        <w:rPr>
          <w:rFonts w:ascii="Arial" w:hAnsi="Arial" w:cs="Arial"/>
          <w:b/>
          <w:i/>
          <w:sz w:val="20"/>
          <w:szCs w:val="20"/>
        </w:rPr>
      </w:pPr>
      <w:r w:rsidRPr="008466A0">
        <w:rPr>
          <w:rFonts w:ascii="Arial" w:hAnsi="Arial" w:cs="Arial"/>
          <w:b/>
          <w:i/>
          <w:sz w:val="20"/>
          <w:szCs w:val="20"/>
        </w:rPr>
        <w:t xml:space="preserve">o, in alternativa, </w:t>
      </w:r>
    </w:p>
    <w:p w14:paraId="7835F4AD" w14:textId="2855D560" w:rsidR="009D39B3" w:rsidRPr="008466A0" w:rsidRDefault="009D39B3" w:rsidP="00014955">
      <w:pPr>
        <w:pStyle w:val="Numeroelenco"/>
        <w:numPr>
          <w:ilvl w:val="0"/>
          <w:numId w:val="9"/>
        </w:numPr>
        <w:rPr>
          <w:rFonts w:ascii="Arial" w:hAnsi="Arial" w:cs="Arial"/>
          <w:b/>
          <w:i/>
          <w:szCs w:val="20"/>
        </w:rPr>
      </w:pPr>
      <w:r w:rsidRPr="008466A0">
        <w:rPr>
          <w:rFonts w:ascii="Arial" w:hAnsi="Arial" w:cs="Arial"/>
          <w:b/>
          <w:szCs w:val="20"/>
        </w:rPr>
        <w:t>DICHIARA</w:t>
      </w:r>
      <w:r w:rsidRPr="008466A0">
        <w:rPr>
          <w:rFonts w:ascii="Arial" w:hAnsi="Arial" w:cs="Arial"/>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w:t>
      </w:r>
    </w:p>
    <w:p w14:paraId="47157298" w14:textId="77777777" w:rsidR="00155546" w:rsidRPr="008466A0" w:rsidRDefault="00155546" w:rsidP="008466A0">
      <w:pPr>
        <w:spacing w:before="60" w:after="60" w:line="300" w:lineRule="exact"/>
        <w:jc w:val="both"/>
        <w:rPr>
          <w:rFonts w:ascii="Arial" w:eastAsia="Calibri" w:hAnsi="Arial" w:cs="Arial"/>
          <w:i/>
          <w:sz w:val="20"/>
          <w:szCs w:val="20"/>
          <w:highlight w:val="lightGray"/>
          <w:lang w:eastAsia="it-IT"/>
        </w:rPr>
      </w:pPr>
      <w:r w:rsidRPr="008466A0">
        <w:rPr>
          <w:rFonts w:ascii="Arial" w:eastAsia="Calibri" w:hAnsi="Arial" w:cs="Arial"/>
          <w:i/>
          <w:sz w:val="20"/>
          <w:szCs w:val="20"/>
          <w:highlight w:val="lightGray"/>
          <w:lang w:eastAsia="it-IT"/>
        </w:rPr>
        <w:t>(</w:t>
      </w: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le dichiarazioni di cui sopra devono essere rese da ciascun componente del RTI/consorzio ordinario, dalle consorziate esecutrici e da quelle non esecutrici che prestano i requisiti).</w:t>
      </w:r>
    </w:p>
    <w:p w14:paraId="619D0A15" w14:textId="77777777" w:rsidR="00D521DA" w:rsidRPr="002D7100" w:rsidRDefault="00D521DA" w:rsidP="008466A0">
      <w:pPr>
        <w:spacing w:before="60" w:after="60" w:line="300" w:lineRule="exact"/>
        <w:ind w:left="284"/>
        <w:jc w:val="both"/>
        <w:rPr>
          <w:rFonts w:ascii="Arial" w:eastAsia="Calibri" w:hAnsi="Arial" w:cs="Arial"/>
          <w:i/>
          <w:sz w:val="20"/>
          <w:szCs w:val="20"/>
          <w:lang w:eastAsia="it-IT"/>
        </w:rPr>
      </w:pPr>
    </w:p>
    <w:p w14:paraId="0F8B4EF6" w14:textId="77777777" w:rsidR="00D521DA" w:rsidRPr="002D7100" w:rsidRDefault="00D521DA" w:rsidP="00014955">
      <w:pPr>
        <w:pStyle w:val="Paragrafoelenco"/>
        <w:numPr>
          <w:ilvl w:val="0"/>
          <w:numId w:val="1"/>
        </w:numPr>
        <w:spacing w:after="0" w:line="300" w:lineRule="exact"/>
        <w:jc w:val="both"/>
        <w:rPr>
          <w:rFonts w:ascii="Arial" w:hAnsi="Arial" w:cs="Arial"/>
          <w:b/>
          <w:i/>
          <w:iCs/>
          <w:sz w:val="20"/>
          <w:szCs w:val="20"/>
        </w:rPr>
      </w:pPr>
      <w:r w:rsidRPr="002D7100">
        <w:rPr>
          <w:rFonts w:ascii="Arial" w:hAnsi="Arial" w:cs="Arial"/>
          <w:b/>
          <w:i/>
          <w:iCs/>
          <w:sz w:val="20"/>
          <w:szCs w:val="20"/>
        </w:rPr>
        <w:lastRenderedPageBreak/>
        <w:t>Eventuale dichiarazione di una diversa quota di riserva delle prestazioni subappaltabili alle piccole e medie imprese</w:t>
      </w:r>
    </w:p>
    <w:p w14:paraId="6E60F66D" w14:textId="77777777" w:rsidR="00D521DA" w:rsidRPr="002D7100" w:rsidRDefault="00D521DA" w:rsidP="00014955">
      <w:pPr>
        <w:pStyle w:val="Numeroelenco"/>
        <w:numPr>
          <w:ilvl w:val="0"/>
          <w:numId w:val="9"/>
        </w:numPr>
        <w:rPr>
          <w:rFonts w:ascii="Arial" w:hAnsi="Arial" w:cs="Arial"/>
          <w:i/>
          <w:iCs/>
          <w:szCs w:val="20"/>
        </w:rPr>
      </w:pPr>
      <w:r w:rsidRPr="002D7100">
        <w:rPr>
          <w:rFonts w:ascii="Arial" w:hAnsi="Arial" w:cs="Arial"/>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2D7100">
        <w:rPr>
          <w:rFonts w:ascii="Arial" w:hAnsi="Arial" w:cs="Arial"/>
          <w:i/>
          <w:iCs/>
          <w:szCs w:val="20"/>
        </w:rPr>
        <w:t>(indicare le ragioni legate all’oggetto o alle caratteristiche delle prestazioni o al mercato di riferimento a fondamento della diversa soglia).</w:t>
      </w:r>
    </w:p>
    <w:p w14:paraId="18DAA33E" w14:textId="77777777" w:rsidR="00D521DA" w:rsidRPr="008466A0" w:rsidRDefault="00D521DA" w:rsidP="008466A0">
      <w:pPr>
        <w:spacing w:before="60" w:after="60" w:line="300" w:lineRule="exact"/>
        <w:jc w:val="both"/>
        <w:rPr>
          <w:rFonts w:ascii="Arial" w:eastAsia="Calibri" w:hAnsi="Arial" w:cs="Arial"/>
          <w:i/>
          <w:sz w:val="20"/>
          <w:szCs w:val="20"/>
          <w:highlight w:val="lightGray"/>
          <w:lang w:eastAsia="it-IT"/>
        </w:rPr>
      </w:pPr>
      <w:r w:rsidRPr="008466A0">
        <w:rPr>
          <w:rFonts w:ascii="Arial" w:eastAsia="Calibri" w:hAnsi="Arial" w:cs="Arial"/>
          <w:i/>
          <w:sz w:val="20"/>
          <w:szCs w:val="20"/>
          <w:highlight w:val="lightGray"/>
          <w:lang w:eastAsia="it-IT"/>
        </w:rPr>
        <w:t>(</w:t>
      </w: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la dichiarazione di cui sopra deve essere resa dalla mandataria o dal Consorzio).</w:t>
      </w:r>
    </w:p>
    <w:p w14:paraId="5C6E53A2" w14:textId="77777777" w:rsidR="00D521DA" w:rsidRPr="008466A0" w:rsidRDefault="00D521DA" w:rsidP="008466A0">
      <w:pPr>
        <w:spacing w:before="60" w:after="60" w:line="300" w:lineRule="exact"/>
        <w:ind w:left="284"/>
        <w:jc w:val="both"/>
        <w:rPr>
          <w:rFonts w:ascii="Arial" w:eastAsia="Calibri" w:hAnsi="Arial" w:cs="Arial"/>
          <w:i/>
          <w:sz w:val="20"/>
          <w:szCs w:val="20"/>
          <w:highlight w:val="lightGray"/>
          <w:lang w:eastAsia="it-IT"/>
        </w:rPr>
      </w:pPr>
    </w:p>
    <w:p w14:paraId="0BCFDD8C" w14:textId="2561BDF0" w:rsidR="00015538" w:rsidRPr="008466A0" w:rsidRDefault="00015538" w:rsidP="00014955">
      <w:pPr>
        <w:pStyle w:val="Paragrafoelenco"/>
        <w:numPr>
          <w:ilvl w:val="0"/>
          <w:numId w:val="1"/>
        </w:numPr>
        <w:spacing w:after="0" w:line="300" w:lineRule="exact"/>
        <w:jc w:val="both"/>
        <w:rPr>
          <w:rFonts w:ascii="Arial" w:hAnsi="Arial" w:cs="Arial"/>
          <w:b/>
          <w:color w:val="4472C4" w:themeColor="accent5"/>
          <w:sz w:val="20"/>
          <w:szCs w:val="20"/>
        </w:rPr>
      </w:pPr>
      <w:r w:rsidRPr="008466A0">
        <w:rPr>
          <w:rFonts w:ascii="Arial" w:hAnsi="Arial" w:cs="Arial"/>
          <w:b/>
          <w:sz w:val="20"/>
          <w:szCs w:val="20"/>
        </w:rPr>
        <w:t>Ulteriori dichiarazioni</w:t>
      </w:r>
    </w:p>
    <w:p w14:paraId="02DF33C0" w14:textId="6220C891" w:rsidR="00C745DA" w:rsidRPr="008466A0" w:rsidRDefault="00111FBB" w:rsidP="00014955">
      <w:pPr>
        <w:pStyle w:val="Numeroelenco"/>
        <w:numPr>
          <w:ilvl w:val="0"/>
          <w:numId w:val="9"/>
        </w:numPr>
        <w:rPr>
          <w:rFonts w:ascii="Arial" w:hAnsi="Arial" w:cs="Arial"/>
          <w:szCs w:val="20"/>
        </w:rPr>
      </w:pPr>
      <w:r w:rsidRPr="008466A0">
        <w:rPr>
          <w:rFonts w:ascii="Arial" w:hAnsi="Arial" w:cs="Arial"/>
          <w:b/>
          <w:szCs w:val="20"/>
        </w:rPr>
        <w:t>DICHIARA</w:t>
      </w:r>
      <w:r w:rsidR="00C745DA" w:rsidRPr="008466A0">
        <w:rPr>
          <w:rFonts w:ascii="Arial" w:hAnsi="Arial" w:cs="Arial"/>
          <w:szCs w:val="20"/>
        </w:rPr>
        <w:t>, altresì:</w:t>
      </w:r>
    </w:p>
    <w:p w14:paraId="78BBE5BE" w14:textId="26BF7FC0" w:rsidR="00180320" w:rsidRPr="008466A0" w:rsidRDefault="00180320" w:rsidP="00014955">
      <w:pPr>
        <w:pStyle w:val="Paragrafoelenco"/>
        <w:numPr>
          <w:ilvl w:val="1"/>
          <w:numId w:val="3"/>
        </w:numPr>
        <w:spacing w:after="0" w:line="300" w:lineRule="exact"/>
        <w:jc w:val="both"/>
        <w:rPr>
          <w:rFonts w:ascii="Arial" w:eastAsia="Calibri" w:hAnsi="Arial" w:cs="Arial"/>
          <w:i/>
          <w:sz w:val="20"/>
          <w:szCs w:val="20"/>
          <w:lang w:eastAsia="it-IT"/>
        </w:rPr>
      </w:pPr>
      <w:r w:rsidRPr="008466A0">
        <w:rPr>
          <w:rFonts w:ascii="Arial" w:hAnsi="Arial" w:cs="Arial"/>
          <w:sz w:val="20"/>
          <w:szCs w:val="20"/>
        </w:rPr>
        <w:t>di ritenere remunerativa l’offerta economica presentata</w:t>
      </w:r>
      <w:r w:rsidR="00AB1CA8" w:rsidRPr="008466A0">
        <w:rPr>
          <w:rFonts w:ascii="Arial" w:hAnsi="Arial" w:cs="Arial"/>
          <w:sz w:val="20"/>
          <w:szCs w:val="20"/>
        </w:rPr>
        <w:t>, avendo tenuto conto, per la relativa</w:t>
      </w:r>
      <w:r w:rsidRPr="008466A0">
        <w:rPr>
          <w:rFonts w:ascii="Arial" w:hAnsi="Arial" w:cs="Arial"/>
          <w:sz w:val="20"/>
          <w:szCs w:val="20"/>
        </w:rPr>
        <w:t xml:space="preserve"> formulazione: </w:t>
      </w:r>
    </w:p>
    <w:p w14:paraId="5B69AC8C" w14:textId="7434A367" w:rsidR="00180320" w:rsidRPr="008466A0" w:rsidRDefault="00180320" w:rsidP="00014955">
      <w:pPr>
        <w:pStyle w:val="Paragrafoelenco"/>
        <w:numPr>
          <w:ilvl w:val="0"/>
          <w:numId w:val="10"/>
        </w:numPr>
        <w:spacing w:after="0" w:line="300" w:lineRule="exact"/>
        <w:ind w:left="1843"/>
        <w:jc w:val="both"/>
        <w:rPr>
          <w:rFonts w:ascii="Arial" w:hAnsi="Arial" w:cs="Arial"/>
          <w:sz w:val="20"/>
          <w:szCs w:val="20"/>
        </w:rPr>
      </w:pPr>
      <w:r w:rsidRPr="008466A0">
        <w:rPr>
          <w:rFonts w:ascii="Arial" w:hAnsi="Arial" w:cs="Arial"/>
          <w:sz w:val="20"/>
          <w:szCs w:val="20"/>
        </w:rPr>
        <w:t>delle condizioni contrattuali e degli oneri compresi quelli eventuali relativi in materia di sicurezza, di assicurazione, di condizioni di lavoro e di previdenza e assistenza</w:t>
      </w:r>
      <w:r w:rsidR="0044716C" w:rsidRPr="008466A0">
        <w:rPr>
          <w:rFonts w:ascii="Arial" w:hAnsi="Arial" w:cs="Arial"/>
          <w:sz w:val="20"/>
          <w:szCs w:val="20"/>
        </w:rPr>
        <w:t xml:space="preserve">; </w:t>
      </w:r>
    </w:p>
    <w:p w14:paraId="3C7DB3EA" w14:textId="1912153B" w:rsidR="005F2729" w:rsidRPr="008466A0" w:rsidRDefault="00180320" w:rsidP="00014955">
      <w:pPr>
        <w:pStyle w:val="Paragrafoelenco"/>
        <w:numPr>
          <w:ilvl w:val="0"/>
          <w:numId w:val="10"/>
        </w:numPr>
        <w:spacing w:after="0" w:line="300" w:lineRule="exact"/>
        <w:ind w:left="1843"/>
        <w:jc w:val="both"/>
        <w:rPr>
          <w:rFonts w:ascii="Arial" w:hAnsi="Arial" w:cs="Arial"/>
          <w:sz w:val="20"/>
          <w:szCs w:val="20"/>
        </w:rPr>
      </w:pPr>
      <w:r w:rsidRPr="008466A0">
        <w:rPr>
          <w:rFonts w:ascii="Arial" w:hAnsi="Arial" w:cs="Arial"/>
          <w:sz w:val="20"/>
          <w:szCs w:val="20"/>
        </w:rPr>
        <w:t xml:space="preserve">di tutte le circostanze generali, particolari e locali, nessuna esclusa ed eccettuata, che possono </w:t>
      </w:r>
      <w:r w:rsidR="005F73A1" w:rsidRPr="008466A0">
        <w:rPr>
          <w:rFonts w:ascii="Arial" w:hAnsi="Arial" w:cs="Arial"/>
          <w:sz w:val="20"/>
          <w:szCs w:val="20"/>
        </w:rPr>
        <w:tab/>
      </w:r>
      <w:r w:rsidRPr="008466A0">
        <w:rPr>
          <w:rFonts w:ascii="Arial" w:hAnsi="Arial" w:cs="Arial"/>
          <w:sz w:val="20"/>
          <w:szCs w:val="20"/>
        </w:rPr>
        <w:t>avere influito o influire sia sulla prestazione dei servizi/fornitura, sia sulla determ</w:t>
      </w:r>
      <w:r w:rsidR="0044716C" w:rsidRPr="008466A0">
        <w:rPr>
          <w:rFonts w:ascii="Arial" w:hAnsi="Arial" w:cs="Arial"/>
          <w:sz w:val="20"/>
          <w:szCs w:val="20"/>
        </w:rPr>
        <w:t>inazione della propria offerta;</w:t>
      </w:r>
    </w:p>
    <w:p w14:paraId="304AEC8A" w14:textId="77777777" w:rsidR="00155546" w:rsidRPr="008466A0" w:rsidRDefault="00155546" w:rsidP="008466A0">
      <w:pPr>
        <w:spacing w:line="300" w:lineRule="exact"/>
        <w:ind w:left="1416"/>
        <w:jc w:val="both"/>
        <w:rPr>
          <w:rFonts w:ascii="Arial" w:hAnsi="Arial" w:cs="Arial"/>
          <w:sz w:val="20"/>
          <w:szCs w:val="20"/>
        </w:rPr>
      </w:pPr>
      <w:r w:rsidRPr="008466A0">
        <w:rPr>
          <w:rFonts w:ascii="Arial" w:eastAsia="Calibri" w:hAnsi="Arial" w:cs="Arial"/>
          <w:i/>
          <w:sz w:val="20"/>
          <w:szCs w:val="20"/>
          <w:highlight w:val="lightGray"/>
          <w:lang w:eastAsia="it-IT"/>
        </w:rPr>
        <w:t>(</w:t>
      </w:r>
      <w:r w:rsidRPr="008466A0">
        <w:rPr>
          <w:rFonts w:ascii="Arial" w:eastAsia="Calibri" w:hAnsi="Arial" w:cs="Arial"/>
          <w:b/>
          <w:bCs/>
          <w:i/>
          <w:sz w:val="20"/>
          <w:szCs w:val="20"/>
          <w:highlight w:val="lightGray"/>
          <w:lang w:eastAsia="it-IT"/>
        </w:rPr>
        <w:t>NB: nel caso di partecipazione in RTI/CONSORZIO ordinario costituendi</w:t>
      </w:r>
      <w:r w:rsidRPr="008466A0">
        <w:rPr>
          <w:rFonts w:ascii="Arial" w:eastAsia="Calibri" w:hAnsi="Arial" w:cs="Arial"/>
          <w:i/>
          <w:sz w:val="20"/>
          <w:szCs w:val="20"/>
          <w:highlight w:val="lightGray"/>
          <w:lang w:eastAsia="it-IT"/>
        </w:rPr>
        <w:t>, le dichiarazioni di cui sopra sono da rendere anche da ciascun componente del RTI/consorzio ordinario)</w:t>
      </w:r>
    </w:p>
    <w:p w14:paraId="61BAC9E5" w14:textId="167AD21D" w:rsidR="00155546" w:rsidRPr="008466A0" w:rsidRDefault="006C1538" w:rsidP="006A4BD6">
      <w:pPr>
        <w:pStyle w:val="Paragrafoelenco"/>
        <w:numPr>
          <w:ilvl w:val="0"/>
          <w:numId w:val="10"/>
        </w:numPr>
        <w:spacing w:after="0" w:line="300" w:lineRule="exact"/>
        <w:ind w:left="1843"/>
        <w:jc w:val="both"/>
        <w:rPr>
          <w:rFonts w:ascii="Arial" w:hAnsi="Arial" w:cs="Arial"/>
          <w:sz w:val="20"/>
          <w:szCs w:val="20"/>
        </w:rPr>
      </w:pPr>
      <w:r w:rsidRPr="008466A0">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w:t>
      </w:r>
      <w:proofErr w:type="gramStart"/>
      <w:r w:rsidRPr="008466A0">
        <w:rPr>
          <w:rFonts w:ascii="Arial" w:hAnsi="Arial" w:cs="Arial"/>
          <w:sz w:val="20"/>
          <w:szCs w:val="20"/>
        </w:rPr>
        <w:t>articolo</w:t>
      </w:r>
      <w:r w:rsidRPr="006A4BD6">
        <w:rPr>
          <w:rFonts w:ascii="Arial" w:hAnsi="Arial" w:cs="Arial"/>
          <w:sz w:val="20"/>
          <w:szCs w:val="20"/>
        </w:rPr>
        <w:t>;</w:t>
      </w:r>
      <w:r w:rsidRPr="008466A0">
        <w:rPr>
          <w:rFonts w:ascii="Arial" w:hAnsi="Arial" w:cs="Arial"/>
          <w:sz w:val="20"/>
          <w:szCs w:val="20"/>
        </w:rPr>
        <w:t>;</w:t>
      </w:r>
      <w:proofErr w:type="gramEnd"/>
    </w:p>
    <w:p w14:paraId="06E4556B" w14:textId="07F8755B" w:rsidR="00155546" w:rsidRPr="008466A0" w:rsidRDefault="00155546" w:rsidP="008466A0">
      <w:pPr>
        <w:pStyle w:val="Paragrafoelenco"/>
        <w:spacing w:line="300" w:lineRule="exact"/>
        <w:ind w:left="1416"/>
        <w:jc w:val="both"/>
        <w:rPr>
          <w:rFonts w:ascii="Arial" w:eastAsia="Calibri" w:hAnsi="Arial" w:cs="Arial"/>
          <w:i/>
          <w:sz w:val="20"/>
          <w:szCs w:val="20"/>
          <w:highlight w:val="lightGray"/>
          <w:lang w:eastAsia="it-IT"/>
        </w:rPr>
      </w:pP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xml:space="preserve"> la dichiarazione di cui sopra, deve essere resa da ciascun componente del RTI/consorzio ordinario e dalle consorziate esecutrici).</w:t>
      </w:r>
    </w:p>
    <w:p w14:paraId="5C61DBD1" w14:textId="77777777" w:rsidR="00A8416D" w:rsidRPr="006A4BD6" w:rsidRDefault="00A8416D" w:rsidP="00014955">
      <w:pPr>
        <w:pStyle w:val="Paragrafoelenco"/>
        <w:numPr>
          <w:ilvl w:val="1"/>
          <w:numId w:val="3"/>
        </w:numPr>
        <w:spacing w:after="0" w:line="300" w:lineRule="exact"/>
        <w:jc w:val="both"/>
        <w:rPr>
          <w:rFonts w:ascii="Arial" w:hAnsi="Arial" w:cs="Arial"/>
          <w:sz w:val="20"/>
          <w:szCs w:val="20"/>
        </w:rPr>
      </w:pPr>
      <w:r w:rsidRPr="006A4BD6">
        <w:rPr>
          <w:rFonts w:ascii="Arial" w:hAnsi="Arial" w:cs="Arial"/>
          <w:i/>
          <w:iCs/>
          <w:sz w:val="20"/>
          <w:szCs w:val="20"/>
        </w:rPr>
        <w:t xml:space="preserve">di essere edotto degli obblighi derivanti dal Codice etico, del Modello di organizzazione, gestione e controllo ex </w:t>
      </w:r>
      <w:proofErr w:type="spellStart"/>
      <w:r w:rsidRPr="006A4BD6">
        <w:rPr>
          <w:rFonts w:ascii="Arial" w:hAnsi="Arial" w:cs="Arial"/>
          <w:i/>
          <w:iCs/>
          <w:sz w:val="20"/>
          <w:szCs w:val="20"/>
        </w:rPr>
        <w:t>D.Lgs.</w:t>
      </w:r>
      <w:proofErr w:type="spellEnd"/>
      <w:r w:rsidRPr="006A4BD6">
        <w:rPr>
          <w:rFonts w:ascii="Arial" w:hAnsi="Arial" w:cs="Arial"/>
          <w:i/>
          <w:iCs/>
          <w:sz w:val="20"/>
          <w:szCs w:val="20"/>
        </w:rPr>
        <w:t xml:space="preserve"> n. 231/2001 e del Piano triennale per la prevenzione della corruzione e della trasparenza adottati dalla stazione appaltante e reperibili sul sito internet </w:t>
      </w:r>
      <w:hyperlink r:id="rId8" w:tgtFrame="_blank" w:tooltip="http://www.consip.it/" w:history="1">
        <w:r w:rsidRPr="006A4BD6">
          <w:rPr>
            <w:rStyle w:val="Collegamentoipertestuale"/>
            <w:rFonts w:ascii="Arial" w:hAnsi="Arial" w:cs="Arial"/>
            <w:i/>
            <w:iCs/>
            <w:sz w:val="20"/>
            <w:szCs w:val="20"/>
          </w:rPr>
          <w:t>www.consip.it</w:t>
        </w:r>
      </w:hyperlink>
      <w:r w:rsidRPr="006A4BD6">
        <w:rPr>
          <w:rFonts w:ascii="Arial" w:hAnsi="Arial" w:cs="Arial"/>
          <w:i/>
          <w:iCs/>
          <w:sz w:val="20"/>
          <w:szCs w:val="20"/>
        </w:rPr>
        <w:t>, di uniformarsi ai principi ivi contenuti</w:t>
      </w:r>
    </w:p>
    <w:p w14:paraId="52645C72" w14:textId="77777777" w:rsidR="001D7C00" w:rsidRPr="006A4BD6" w:rsidRDefault="00A8416D">
      <w:pPr>
        <w:pStyle w:val="Paragrafoelenco"/>
        <w:numPr>
          <w:ilvl w:val="1"/>
          <w:numId w:val="3"/>
        </w:numPr>
        <w:spacing w:after="0" w:line="300" w:lineRule="exact"/>
        <w:jc w:val="both"/>
        <w:rPr>
          <w:rFonts w:ascii="Arial" w:hAnsi="Arial" w:cs="Arial"/>
          <w:sz w:val="20"/>
          <w:szCs w:val="20"/>
        </w:rPr>
      </w:pPr>
      <w:r w:rsidRPr="006A4BD6">
        <w:rPr>
          <w:rFonts w:ascii="Arial" w:hAnsi="Arial" w:cs="Arial"/>
          <w:i/>
          <w:iCs/>
          <w:sz w:val="20"/>
          <w:szCs w:val="20"/>
        </w:rPr>
        <w:t>di essere edotto degli obblighi derivanti</w:t>
      </w:r>
      <w:r w:rsidR="00F46727" w:rsidRPr="006A4BD6">
        <w:rPr>
          <w:rFonts w:ascii="Arial" w:hAnsi="Arial" w:cs="Arial"/>
          <w:i/>
          <w:iCs/>
          <w:sz w:val="20"/>
          <w:szCs w:val="20"/>
        </w:rPr>
        <w:t xml:space="preserve"> </w:t>
      </w:r>
      <w:r w:rsidRPr="006A4BD6">
        <w:rPr>
          <w:rFonts w:ascii="Arial" w:hAnsi="Arial" w:cs="Arial"/>
          <w:i/>
          <w:iCs/>
          <w:sz w:val="20"/>
          <w:szCs w:val="20"/>
        </w:rPr>
        <w:t xml:space="preserve">dal Codice etico, dal Modello di organizzazione, gestione e controllo ex </w:t>
      </w:r>
      <w:proofErr w:type="spellStart"/>
      <w:r w:rsidRPr="006A4BD6">
        <w:rPr>
          <w:rFonts w:ascii="Arial" w:hAnsi="Arial" w:cs="Arial"/>
          <w:i/>
          <w:iCs/>
          <w:sz w:val="20"/>
          <w:szCs w:val="20"/>
        </w:rPr>
        <w:t>D.Lgs.</w:t>
      </w:r>
      <w:proofErr w:type="spellEnd"/>
      <w:r w:rsidRPr="006A4BD6">
        <w:rPr>
          <w:rFonts w:ascii="Arial" w:hAnsi="Arial" w:cs="Arial"/>
          <w:i/>
          <w:iCs/>
          <w:sz w:val="20"/>
          <w:szCs w:val="20"/>
        </w:rPr>
        <w:t xml:space="preserve"> n. 231/2001 e dl Piano triennale per la prevenzione della corruzione e della trasparenza</w:t>
      </w:r>
      <w:r w:rsidR="00043A90" w:rsidRPr="006A4BD6">
        <w:rPr>
          <w:rFonts w:ascii="Arial" w:hAnsi="Arial" w:cs="Arial"/>
          <w:i/>
          <w:iCs/>
          <w:sz w:val="20"/>
          <w:szCs w:val="20"/>
        </w:rPr>
        <w:t xml:space="preserve"> </w:t>
      </w:r>
    </w:p>
    <w:p w14:paraId="6BBDCB52" w14:textId="77777777" w:rsidR="0012753D" w:rsidRDefault="0012753D" w:rsidP="008466A0">
      <w:pPr>
        <w:pStyle w:val="Paragrafoelenco"/>
        <w:spacing w:line="300" w:lineRule="exact"/>
        <w:ind w:left="1416"/>
        <w:jc w:val="both"/>
        <w:rPr>
          <w:rFonts w:ascii="Arial" w:eastAsia="Calibri" w:hAnsi="Arial" w:cs="Arial"/>
          <w:i/>
          <w:sz w:val="20"/>
          <w:szCs w:val="20"/>
          <w:highlight w:val="lightGray"/>
          <w:lang w:eastAsia="it-IT"/>
        </w:rPr>
      </w:pPr>
    </w:p>
    <w:p w14:paraId="6DDD4763" w14:textId="3D3D1790" w:rsidR="00155546" w:rsidRPr="008466A0" w:rsidRDefault="00155546" w:rsidP="008466A0">
      <w:pPr>
        <w:pStyle w:val="Paragrafoelenco"/>
        <w:spacing w:line="300" w:lineRule="exact"/>
        <w:ind w:left="1416"/>
        <w:jc w:val="both"/>
        <w:rPr>
          <w:rFonts w:ascii="Arial" w:eastAsia="Calibri" w:hAnsi="Arial" w:cs="Arial"/>
          <w:i/>
          <w:sz w:val="20"/>
          <w:szCs w:val="20"/>
          <w:highlight w:val="lightGray"/>
          <w:lang w:eastAsia="it-IT"/>
        </w:rPr>
      </w:pPr>
      <w:r w:rsidRPr="008466A0">
        <w:rPr>
          <w:rFonts w:ascii="Arial" w:eastAsia="Calibri" w:hAnsi="Arial" w:cs="Arial"/>
          <w:i/>
          <w:sz w:val="20"/>
          <w:szCs w:val="20"/>
          <w:highlight w:val="lightGray"/>
          <w:lang w:eastAsia="it-IT"/>
        </w:rPr>
        <w:t>(</w:t>
      </w: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xml:space="preserve"> la dichiarazione di cui sopra, deve essere resa da ciascun componente del RTI/consorzio ordinario e dalle consorziate esecutrici).</w:t>
      </w:r>
    </w:p>
    <w:p w14:paraId="79FA9A6D" w14:textId="763FF7AF" w:rsidR="00180320" w:rsidRPr="008466A0" w:rsidRDefault="00180320" w:rsidP="00014955">
      <w:pPr>
        <w:pStyle w:val="Numeroelenco"/>
        <w:numPr>
          <w:ilvl w:val="0"/>
          <w:numId w:val="9"/>
        </w:numPr>
        <w:rPr>
          <w:rFonts w:ascii="Arial" w:hAnsi="Arial" w:cs="Arial"/>
          <w:szCs w:val="20"/>
        </w:rPr>
      </w:pPr>
      <w:r w:rsidRPr="008466A0">
        <w:rPr>
          <w:rFonts w:ascii="Arial" w:hAnsi="Arial" w:cs="Arial"/>
          <w:szCs w:val="20"/>
        </w:rPr>
        <w:t xml:space="preserve"> </w:t>
      </w:r>
      <w:r w:rsidR="00111FBB" w:rsidRPr="008466A0">
        <w:rPr>
          <w:rFonts w:ascii="Arial" w:hAnsi="Arial" w:cs="Arial"/>
          <w:b/>
          <w:szCs w:val="20"/>
        </w:rPr>
        <w:t>SI IMPEGNA</w:t>
      </w:r>
      <w:r w:rsidR="00111FBB" w:rsidRPr="008466A0">
        <w:rPr>
          <w:rFonts w:ascii="Arial" w:hAnsi="Arial" w:cs="Arial"/>
          <w:szCs w:val="20"/>
        </w:rPr>
        <w:t xml:space="preserve"> </w:t>
      </w:r>
      <w:r w:rsidR="00DB274F" w:rsidRPr="008466A0">
        <w:rPr>
          <w:rFonts w:ascii="Arial" w:hAnsi="Arial" w:cs="Arial"/>
          <w:szCs w:val="20"/>
        </w:rPr>
        <w:t xml:space="preserve">a non attuare nella </w:t>
      </w:r>
      <w:r w:rsidRPr="008466A0">
        <w:rPr>
          <w:rFonts w:ascii="Arial" w:hAnsi="Arial" w:cs="Arial"/>
          <w:szCs w:val="20"/>
        </w:rPr>
        <w:t xml:space="preserve">presente gara intese e/o pratiche restrittive della concorrenza e del </w:t>
      </w:r>
      <w:r w:rsidR="00155546" w:rsidRPr="008466A0">
        <w:rPr>
          <w:rFonts w:ascii="Arial" w:hAnsi="Arial" w:cs="Arial"/>
          <w:szCs w:val="20"/>
        </w:rPr>
        <w:lastRenderedPageBreak/>
        <w:t>mercato vietate</w:t>
      </w:r>
      <w:r w:rsidRPr="008466A0">
        <w:rPr>
          <w:rFonts w:ascii="Arial" w:hAnsi="Arial" w:cs="Arial"/>
          <w:szCs w:val="20"/>
        </w:rPr>
        <w:t xml:space="preserve"> ai sensi della normativa applicabile</w:t>
      </w:r>
      <w:r w:rsidR="005F2729" w:rsidRPr="008466A0">
        <w:rPr>
          <w:rFonts w:ascii="Arial" w:hAnsi="Arial" w:cs="Arial"/>
          <w:szCs w:val="20"/>
        </w:rPr>
        <w:t>.</w:t>
      </w:r>
    </w:p>
    <w:p w14:paraId="317870A9" w14:textId="77777777" w:rsidR="00155546" w:rsidRPr="008466A0" w:rsidRDefault="00155546" w:rsidP="008466A0">
      <w:pPr>
        <w:pStyle w:val="Paragrafoelenco"/>
        <w:spacing w:line="300" w:lineRule="exact"/>
        <w:jc w:val="both"/>
        <w:rPr>
          <w:rFonts w:ascii="Arial" w:eastAsia="Calibri" w:hAnsi="Arial" w:cs="Arial"/>
          <w:i/>
          <w:sz w:val="20"/>
          <w:szCs w:val="20"/>
          <w:highlight w:val="lightGray"/>
          <w:lang w:eastAsia="it-IT"/>
        </w:rPr>
      </w:pPr>
      <w:r w:rsidRPr="008466A0">
        <w:rPr>
          <w:rFonts w:ascii="Arial" w:eastAsia="Calibri" w:hAnsi="Arial" w:cs="Arial"/>
          <w:i/>
          <w:sz w:val="20"/>
          <w:szCs w:val="20"/>
          <w:highlight w:val="lightGray"/>
          <w:lang w:eastAsia="it-IT"/>
        </w:rPr>
        <w:t>(</w:t>
      </w: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xml:space="preserve"> la dichiarazione di cui sopra deve essere resa da ciascun componente del RTI/consorzio ordinario e dalle consorziate esecutrici)</w:t>
      </w:r>
    </w:p>
    <w:p w14:paraId="580038CE" w14:textId="1B902BF4" w:rsidR="00D25BD0" w:rsidRPr="001A4536" w:rsidRDefault="00D25BD0" w:rsidP="001A4536">
      <w:pPr>
        <w:pStyle w:val="Paragrafoelenco"/>
        <w:spacing w:after="0" w:line="300" w:lineRule="exact"/>
        <w:ind w:left="1440"/>
        <w:jc w:val="both"/>
        <w:rPr>
          <w:rFonts w:ascii="Arial" w:hAnsi="Arial" w:cs="Arial"/>
          <w:i/>
          <w:sz w:val="20"/>
          <w:szCs w:val="20"/>
        </w:rPr>
      </w:pPr>
    </w:p>
    <w:p w14:paraId="670FF0C2" w14:textId="3EB3A8C2" w:rsidR="00FB0772" w:rsidRPr="008466A0" w:rsidRDefault="00111FBB" w:rsidP="00014955">
      <w:pPr>
        <w:pStyle w:val="Numeroelenco"/>
        <w:numPr>
          <w:ilvl w:val="0"/>
          <w:numId w:val="9"/>
        </w:numPr>
        <w:rPr>
          <w:rFonts w:ascii="Arial" w:hAnsi="Arial" w:cs="Arial"/>
          <w:i/>
          <w:szCs w:val="20"/>
        </w:rPr>
      </w:pPr>
      <w:r w:rsidRPr="008466A0">
        <w:rPr>
          <w:rFonts w:ascii="Arial" w:hAnsi="Arial" w:cs="Arial"/>
          <w:b/>
          <w:szCs w:val="20"/>
        </w:rPr>
        <w:t>DICHIARA</w:t>
      </w:r>
      <w:r w:rsidR="00155546" w:rsidRPr="008466A0">
        <w:rPr>
          <w:rFonts w:ascii="Arial" w:hAnsi="Arial" w:cs="Arial"/>
          <w:b/>
          <w:szCs w:val="20"/>
        </w:rPr>
        <w:t>*</w:t>
      </w:r>
      <w:r w:rsidRPr="008466A0">
        <w:rPr>
          <w:rFonts w:ascii="Arial" w:hAnsi="Arial" w:cs="Arial"/>
          <w:szCs w:val="20"/>
        </w:rPr>
        <w:t xml:space="preserve"> </w:t>
      </w:r>
      <w:r w:rsidR="00FB0772" w:rsidRPr="008466A0">
        <w:rPr>
          <w:rFonts w:ascii="Arial" w:hAnsi="Arial" w:cs="Arial"/>
          <w:szCs w:val="20"/>
        </w:rPr>
        <w:t xml:space="preserve">di beneficiare della seguente riduzione della garanzia a corredo dell’offerta ai sensi dell’articolo </w:t>
      </w:r>
      <w:r w:rsidR="0062798C" w:rsidRPr="008466A0">
        <w:rPr>
          <w:rFonts w:ascii="Arial" w:hAnsi="Arial" w:cs="Arial"/>
          <w:szCs w:val="20"/>
        </w:rPr>
        <w:t>106</w:t>
      </w:r>
      <w:r w:rsidR="00FB0772" w:rsidRPr="008466A0">
        <w:rPr>
          <w:rFonts w:ascii="Arial" w:hAnsi="Arial" w:cs="Arial"/>
          <w:szCs w:val="20"/>
        </w:rPr>
        <w:t xml:space="preserve">, comma </w:t>
      </w:r>
      <w:r w:rsidR="00754AC7" w:rsidRPr="008466A0">
        <w:rPr>
          <w:rFonts w:ascii="Arial" w:hAnsi="Arial" w:cs="Arial"/>
          <w:szCs w:val="20"/>
        </w:rPr>
        <w:t xml:space="preserve">8, </w:t>
      </w:r>
      <w:r w:rsidR="00FB0772" w:rsidRPr="008466A0">
        <w:rPr>
          <w:rFonts w:ascii="Arial" w:hAnsi="Arial" w:cs="Arial"/>
          <w:szCs w:val="20"/>
        </w:rPr>
        <w:t>(</w:t>
      </w:r>
      <w:r w:rsidR="00FB0772" w:rsidRPr="008466A0">
        <w:rPr>
          <w:rFonts w:ascii="Arial" w:hAnsi="Arial" w:cs="Arial"/>
          <w:i/>
          <w:szCs w:val="20"/>
        </w:rPr>
        <w:t>compilare solo se di interesse)</w:t>
      </w:r>
      <w:r w:rsidR="00442740" w:rsidRPr="008466A0">
        <w:rPr>
          <w:rFonts w:ascii="Arial" w:hAnsi="Arial" w:cs="Arial"/>
          <w:i/>
          <w:szCs w:val="20"/>
        </w:rPr>
        <w:t xml:space="preserve"> </w:t>
      </w:r>
      <w:r w:rsidR="00442740" w:rsidRPr="008466A0">
        <w:rPr>
          <w:rFonts w:ascii="Arial" w:hAnsi="Arial" w:cs="Arial"/>
          <w:szCs w:val="20"/>
        </w:rPr>
        <w:t>e inserisce le r</w:t>
      </w:r>
      <w:r w:rsidR="00D25BD0" w:rsidRPr="008466A0">
        <w:rPr>
          <w:rFonts w:ascii="Arial" w:hAnsi="Arial" w:cs="Arial"/>
          <w:szCs w:val="20"/>
        </w:rPr>
        <w:t>elative certificazioni nel FVOE</w:t>
      </w:r>
      <w:r w:rsidR="00DA4F3C" w:rsidRPr="008466A0">
        <w:rPr>
          <w:rFonts w:ascii="Arial" w:hAnsi="Arial" w:cs="Arial"/>
          <w:szCs w:val="20"/>
        </w:rPr>
        <w:t xml:space="preserve"> e in sede di prima applicazione dello stesso, anche a Sistema nella busta amministrativa</w:t>
      </w:r>
      <w:r w:rsidR="00D25BD0" w:rsidRPr="008466A0">
        <w:rPr>
          <w:rFonts w:ascii="Arial" w:hAnsi="Arial" w:cs="Arial"/>
          <w:szCs w:val="20"/>
        </w:rPr>
        <w:t>:</w:t>
      </w:r>
    </w:p>
    <w:p w14:paraId="5853CEAA" w14:textId="21B141BF" w:rsidR="007D62AF" w:rsidRPr="008466A0" w:rsidRDefault="007D62AF" w:rsidP="008466A0">
      <w:pPr>
        <w:spacing w:after="0" w:line="300" w:lineRule="exact"/>
        <w:ind w:left="284" w:firstLine="424"/>
        <w:jc w:val="both"/>
        <w:rPr>
          <w:rFonts w:ascii="Arial" w:hAnsi="Arial" w:cs="Arial"/>
          <w:i/>
          <w:sz w:val="20"/>
          <w:szCs w:val="20"/>
        </w:rPr>
      </w:pPr>
      <w:r w:rsidRPr="008466A0">
        <w:rPr>
          <w:rFonts w:ascii="Arial" w:hAnsi="Arial" w:cs="Arial"/>
          <w:i/>
          <w:sz w:val="20"/>
          <w:szCs w:val="20"/>
          <w:highlight w:val="lightGray"/>
        </w:rPr>
        <w:t>[nel caso di partecipazione associata specificare chi possiede le certificazioni]</w:t>
      </w:r>
    </w:p>
    <w:p w14:paraId="71A4B763" w14:textId="29B2E795" w:rsidR="00F25783" w:rsidRPr="008466A0" w:rsidRDefault="00F25783" w:rsidP="00014955">
      <w:pPr>
        <w:pStyle w:val="Paragrafoelenco"/>
        <w:numPr>
          <w:ilvl w:val="0"/>
          <w:numId w:val="5"/>
        </w:numPr>
        <w:spacing w:after="0" w:line="300" w:lineRule="exact"/>
        <w:ind w:left="1134" w:hanging="283"/>
        <w:jc w:val="both"/>
        <w:rPr>
          <w:rFonts w:ascii="Arial" w:hAnsi="Arial" w:cs="Arial"/>
          <w:sz w:val="20"/>
          <w:szCs w:val="20"/>
        </w:rPr>
      </w:pPr>
      <w:r w:rsidRPr="008466A0">
        <w:rPr>
          <w:rFonts w:ascii="Arial" w:hAnsi="Arial" w:cs="Arial"/>
          <w:sz w:val="20"/>
          <w:szCs w:val="20"/>
        </w:rPr>
        <w:t>30</w:t>
      </w:r>
      <w:r w:rsidR="00180320" w:rsidRPr="008466A0">
        <w:rPr>
          <w:rFonts w:ascii="Arial" w:hAnsi="Arial" w:cs="Arial"/>
          <w:sz w:val="20"/>
          <w:szCs w:val="20"/>
        </w:rPr>
        <w:t xml:space="preserve">% per </w:t>
      </w:r>
      <w:r w:rsidRPr="008466A0">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8466A0">
        <w:rPr>
          <w:rFonts w:ascii="Arial" w:hAnsi="Arial" w:cs="Arial"/>
          <w:sz w:val="20"/>
          <w:szCs w:val="20"/>
        </w:rPr>
        <w:t>;</w:t>
      </w:r>
    </w:p>
    <w:p w14:paraId="00B50092" w14:textId="5ADC7A75" w:rsidR="00F25783" w:rsidRPr="008466A0" w:rsidRDefault="00F25783" w:rsidP="00014955">
      <w:pPr>
        <w:pStyle w:val="Paragrafoelenco"/>
        <w:numPr>
          <w:ilvl w:val="0"/>
          <w:numId w:val="5"/>
        </w:numPr>
        <w:spacing w:after="0" w:line="300" w:lineRule="exact"/>
        <w:ind w:left="1134" w:hanging="283"/>
        <w:jc w:val="both"/>
        <w:rPr>
          <w:rFonts w:ascii="Arial" w:hAnsi="Arial" w:cs="Arial"/>
          <w:sz w:val="20"/>
          <w:szCs w:val="20"/>
        </w:rPr>
      </w:pPr>
      <w:r w:rsidRPr="008466A0">
        <w:rPr>
          <w:rFonts w:ascii="Arial" w:hAnsi="Arial" w:cs="Arial"/>
          <w:sz w:val="20"/>
          <w:szCs w:val="20"/>
        </w:rPr>
        <w:t>5</w:t>
      </w:r>
      <w:r w:rsidR="00180320" w:rsidRPr="008466A0">
        <w:rPr>
          <w:rFonts w:ascii="Arial" w:hAnsi="Arial" w:cs="Arial"/>
          <w:sz w:val="20"/>
          <w:szCs w:val="20"/>
        </w:rPr>
        <w:t xml:space="preserve">0% </w:t>
      </w:r>
      <w:r w:rsidRPr="008466A0">
        <w:rPr>
          <w:rFonts w:ascii="Arial" w:hAnsi="Arial" w:cs="Arial"/>
          <w:sz w:val="20"/>
          <w:szCs w:val="20"/>
        </w:rPr>
        <w:t xml:space="preserve">in quanto </w:t>
      </w:r>
      <w:r w:rsidR="00DA38ED" w:rsidRPr="008466A0">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8466A0">
        <w:rPr>
          <w:rFonts w:ascii="Arial" w:hAnsi="Arial" w:cs="Arial"/>
          <w:sz w:val="20"/>
          <w:szCs w:val="20"/>
        </w:rPr>
        <w:t>,</w:t>
      </w:r>
      <w:r w:rsidR="00B10A19" w:rsidRPr="008466A0">
        <w:rPr>
          <w:rStyle w:val="Rimandonotaapidipagina"/>
          <w:rFonts w:ascii="Arial" w:hAnsi="Arial" w:cs="Arial"/>
          <w:sz w:val="20"/>
          <w:szCs w:val="20"/>
        </w:rPr>
        <w:footnoteReference w:id="2"/>
      </w:r>
    </w:p>
    <w:p w14:paraId="4175DADF" w14:textId="77777777" w:rsidR="0007567C" w:rsidRPr="00D03AFD" w:rsidRDefault="0007567C" w:rsidP="00014955">
      <w:pPr>
        <w:pStyle w:val="Paragrafoelenco"/>
        <w:numPr>
          <w:ilvl w:val="0"/>
          <w:numId w:val="5"/>
        </w:numPr>
        <w:spacing w:line="300" w:lineRule="exact"/>
        <w:ind w:left="1134" w:hanging="283"/>
        <w:jc w:val="both"/>
        <w:rPr>
          <w:rFonts w:ascii="Arial" w:hAnsi="Arial" w:cs="Arial"/>
          <w:sz w:val="20"/>
          <w:szCs w:val="20"/>
        </w:rPr>
      </w:pPr>
      <w:bookmarkStart w:id="0" w:name="_Hlk188873274"/>
      <w:r w:rsidRPr="00D03AFD">
        <w:rPr>
          <w:rFonts w:ascii="Arial" w:hAnsi="Arial" w:cs="Arial"/>
          <w:sz w:val="20"/>
          <w:szCs w:val="20"/>
        </w:rPr>
        <w:t>10% per aver presentato una fideiussione</w:t>
      </w:r>
    </w:p>
    <w:p w14:paraId="615A8456" w14:textId="32254B3C" w:rsidR="0007567C" w:rsidRPr="001A4536" w:rsidRDefault="0007567C" w:rsidP="0007567C">
      <w:pPr>
        <w:pStyle w:val="Paragrafoelenco"/>
        <w:spacing w:line="300" w:lineRule="exact"/>
        <w:ind w:left="1134"/>
        <w:jc w:val="both"/>
        <w:rPr>
          <w:rFonts w:ascii="Arial" w:hAnsi="Arial" w:cs="Arial"/>
          <w:sz w:val="20"/>
          <w:szCs w:val="20"/>
        </w:rPr>
      </w:pPr>
      <w:r w:rsidRPr="001A4536">
        <w:rPr>
          <w:rFonts w:ascii="Arial" w:hAnsi="Arial" w:cs="Arial"/>
          <w:sz w:val="20"/>
          <w:szCs w:val="20"/>
        </w:rPr>
        <w:sym w:font="Wingdings" w:char="F06F"/>
      </w:r>
      <w:r w:rsidRPr="001A4536">
        <w:rPr>
          <w:rFonts w:ascii="Arial" w:hAnsi="Arial" w:cs="Arial"/>
          <w:sz w:val="20"/>
          <w:szCs w:val="20"/>
        </w:rPr>
        <w:t xml:space="preserve"> emessa e firmata digitalmente e verificabile telematicamente sul sito internet dell'emittente o </w:t>
      </w:r>
    </w:p>
    <w:p w14:paraId="6893C396" w14:textId="6A1BA0CA" w:rsidR="0007567C" w:rsidRPr="00D03AFD" w:rsidRDefault="0007567C" w:rsidP="0007567C">
      <w:pPr>
        <w:pStyle w:val="Paragrafoelenco"/>
        <w:spacing w:line="300" w:lineRule="exact"/>
        <w:ind w:left="1134"/>
        <w:jc w:val="both"/>
        <w:rPr>
          <w:rFonts w:ascii="Arial" w:hAnsi="Arial" w:cs="Arial"/>
          <w:sz w:val="20"/>
          <w:szCs w:val="20"/>
        </w:rPr>
      </w:pPr>
      <w:r w:rsidRPr="001A4536">
        <w:rPr>
          <w:rFonts w:ascii="Arial" w:hAnsi="Arial" w:cs="Arial"/>
          <w:sz w:val="20"/>
          <w:szCs w:val="20"/>
        </w:rPr>
        <w:sym w:font="Wingdings" w:char="F06F"/>
      </w:r>
      <w:r w:rsidRPr="006A4BD6">
        <w:rPr>
          <w:rFonts w:ascii="Arial" w:hAnsi="Arial" w:cs="Arial"/>
          <w:sz w:val="20"/>
          <w:szCs w:val="20"/>
        </w:rPr>
        <w:t xml:space="preserve"> che sia gestita mediante ricorso a piattaforme operanti con tecnologie basate su registri distribuiti ai sensi dell’articolo 106, comma 3, del codice</w:t>
      </w:r>
    </w:p>
    <w:bookmarkEnd w:id="0"/>
    <w:p w14:paraId="7957DEAF" w14:textId="2D25504A" w:rsidR="0057652F" w:rsidRPr="008466A0" w:rsidRDefault="001A4536" w:rsidP="00014955">
      <w:pPr>
        <w:pStyle w:val="Paragrafoelenco"/>
        <w:numPr>
          <w:ilvl w:val="0"/>
          <w:numId w:val="5"/>
        </w:numPr>
        <w:spacing w:after="0" w:line="300" w:lineRule="exact"/>
        <w:ind w:left="1134" w:hanging="283"/>
        <w:jc w:val="both"/>
        <w:rPr>
          <w:rFonts w:ascii="Arial" w:hAnsi="Arial" w:cs="Arial"/>
          <w:sz w:val="20"/>
          <w:szCs w:val="20"/>
        </w:rPr>
      </w:pPr>
      <w:r>
        <w:rPr>
          <w:rFonts w:ascii="Arial" w:hAnsi="Arial" w:cs="Arial"/>
          <w:sz w:val="20"/>
          <w:szCs w:val="20"/>
        </w:rPr>
        <w:t xml:space="preserve">20% </w:t>
      </w:r>
      <w:r w:rsidR="0057652F" w:rsidRPr="008466A0">
        <w:rPr>
          <w:rFonts w:ascii="Arial" w:hAnsi="Arial" w:cs="Arial"/>
          <w:sz w:val="20"/>
          <w:szCs w:val="20"/>
        </w:rPr>
        <w:t xml:space="preserve">per il possesso </w:t>
      </w:r>
      <w:r>
        <w:rPr>
          <w:rFonts w:ascii="Arial" w:hAnsi="Arial" w:cs="Arial"/>
          <w:sz w:val="20"/>
          <w:szCs w:val="20"/>
        </w:rPr>
        <w:t>della</w:t>
      </w:r>
      <w:r w:rsidR="0057652F" w:rsidRPr="008466A0">
        <w:rPr>
          <w:rFonts w:ascii="Arial" w:hAnsi="Arial" w:cs="Arial"/>
          <w:sz w:val="20"/>
          <w:szCs w:val="20"/>
        </w:rPr>
        <w:t xml:space="preserve"> </w:t>
      </w:r>
      <w:r w:rsidR="00D013DA" w:rsidRPr="008466A0">
        <w:rPr>
          <w:rFonts w:ascii="Arial" w:hAnsi="Arial" w:cs="Arial"/>
          <w:sz w:val="20"/>
          <w:szCs w:val="20"/>
        </w:rPr>
        <w:t>seguent</w:t>
      </w:r>
      <w:r>
        <w:rPr>
          <w:rFonts w:ascii="Arial" w:hAnsi="Arial" w:cs="Arial"/>
          <w:sz w:val="20"/>
          <w:szCs w:val="20"/>
        </w:rPr>
        <w:t>e</w:t>
      </w:r>
      <w:r w:rsidR="00D013DA" w:rsidRPr="008466A0">
        <w:rPr>
          <w:rFonts w:ascii="Arial" w:hAnsi="Arial" w:cs="Arial"/>
          <w:sz w:val="20"/>
          <w:szCs w:val="20"/>
        </w:rPr>
        <w:t xml:space="preserve"> </w:t>
      </w:r>
      <w:r w:rsidR="0057652F" w:rsidRPr="008466A0">
        <w:rPr>
          <w:rFonts w:ascii="Arial" w:hAnsi="Arial" w:cs="Arial"/>
          <w:sz w:val="20"/>
          <w:szCs w:val="20"/>
        </w:rPr>
        <w:t>certificazion</w:t>
      </w:r>
      <w:r>
        <w:rPr>
          <w:rFonts w:ascii="Arial" w:hAnsi="Arial" w:cs="Arial"/>
          <w:sz w:val="20"/>
          <w:szCs w:val="20"/>
        </w:rPr>
        <w:t>e</w:t>
      </w:r>
      <w:r w:rsidR="00D013DA" w:rsidRPr="008466A0">
        <w:rPr>
          <w:rFonts w:ascii="Arial" w:hAnsi="Arial" w:cs="Arial"/>
          <w:sz w:val="20"/>
          <w:szCs w:val="20"/>
        </w:rPr>
        <w:t>:</w:t>
      </w:r>
      <w:r>
        <w:rPr>
          <w:rFonts w:ascii="Arial" w:hAnsi="Arial" w:cs="Arial"/>
          <w:sz w:val="20"/>
          <w:szCs w:val="20"/>
        </w:rPr>
        <w:t xml:space="preserve"> </w:t>
      </w:r>
      <w:r w:rsidR="00FA764C" w:rsidRPr="008F113C">
        <w:rPr>
          <w:rFonts w:ascii="Arial" w:hAnsi="Arial" w:cs="Arial"/>
          <w:sz w:val="20"/>
          <w:szCs w:val="20"/>
        </w:rPr>
        <w:t>Sistemi di gestione per la Sicurezza delle Informazioni ISO/IEC 27001</w:t>
      </w:r>
    </w:p>
    <w:p w14:paraId="1B2F2F3D" w14:textId="77777777" w:rsidR="00D013DA" w:rsidRPr="008466A0" w:rsidRDefault="00D013DA" w:rsidP="008466A0">
      <w:pPr>
        <w:spacing w:after="0" w:line="300" w:lineRule="exact"/>
        <w:jc w:val="both"/>
        <w:rPr>
          <w:rFonts w:ascii="Arial" w:hAnsi="Arial" w:cs="Arial"/>
          <w:sz w:val="20"/>
          <w:szCs w:val="20"/>
        </w:rPr>
      </w:pPr>
    </w:p>
    <w:p w14:paraId="3735757C" w14:textId="36F7C36F" w:rsidR="00551905" w:rsidRPr="008466A0" w:rsidRDefault="00442740" w:rsidP="00014955">
      <w:pPr>
        <w:pStyle w:val="Numeroelenco"/>
        <w:numPr>
          <w:ilvl w:val="0"/>
          <w:numId w:val="9"/>
        </w:numPr>
        <w:rPr>
          <w:rFonts w:ascii="Arial" w:hAnsi="Arial" w:cs="Arial"/>
          <w:b/>
          <w:szCs w:val="20"/>
        </w:rPr>
      </w:pPr>
      <w:r w:rsidRPr="008466A0">
        <w:rPr>
          <w:rFonts w:ascii="Arial" w:hAnsi="Arial" w:cs="Arial"/>
          <w:b/>
          <w:szCs w:val="20"/>
        </w:rPr>
        <w:t>DICHIARA</w:t>
      </w:r>
      <w:r w:rsidR="00155546" w:rsidRPr="008466A0">
        <w:rPr>
          <w:rFonts w:ascii="Arial" w:hAnsi="Arial" w:cs="Arial"/>
          <w:b/>
          <w:szCs w:val="20"/>
        </w:rPr>
        <w:t>*</w:t>
      </w:r>
      <w:r w:rsidR="00551905" w:rsidRPr="008466A0">
        <w:rPr>
          <w:rFonts w:ascii="Arial" w:hAnsi="Arial" w:cs="Arial"/>
          <w:b/>
          <w:szCs w:val="20"/>
        </w:rPr>
        <w:t>:</w:t>
      </w:r>
    </w:p>
    <w:p w14:paraId="63DB6B78" w14:textId="458DEACE" w:rsidR="00442740" w:rsidRPr="008466A0" w:rsidRDefault="00442740" w:rsidP="00014955">
      <w:pPr>
        <w:pStyle w:val="Paragrafoelenco"/>
        <w:numPr>
          <w:ilvl w:val="0"/>
          <w:numId w:val="8"/>
        </w:numPr>
        <w:spacing w:after="0" w:line="300" w:lineRule="exact"/>
        <w:ind w:left="709" w:hanging="142"/>
        <w:jc w:val="both"/>
        <w:rPr>
          <w:rFonts w:ascii="Arial" w:hAnsi="Arial" w:cs="Arial"/>
          <w:sz w:val="20"/>
          <w:szCs w:val="20"/>
        </w:rPr>
      </w:pPr>
      <w:r w:rsidRPr="008466A0">
        <w:rPr>
          <w:rFonts w:ascii="Arial" w:hAnsi="Arial" w:cs="Arial"/>
          <w:sz w:val="20"/>
          <w:szCs w:val="20"/>
        </w:rPr>
        <w:t>che</w:t>
      </w:r>
      <w:r w:rsidRPr="008466A0">
        <w:rPr>
          <w:rFonts w:ascii="Arial" w:hAnsi="Arial" w:cs="Arial"/>
          <w:b/>
          <w:sz w:val="20"/>
          <w:szCs w:val="20"/>
        </w:rPr>
        <w:t xml:space="preserve"> </w:t>
      </w:r>
      <w:r w:rsidRPr="008466A0">
        <w:rPr>
          <w:rFonts w:ascii="Arial" w:hAnsi="Arial" w:cs="Arial"/>
          <w:sz w:val="20"/>
          <w:szCs w:val="20"/>
        </w:rPr>
        <w:t>la cauzione è stata costituita nella forma di …. (</w:t>
      </w:r>
      <w:r w:rsidRPr="008466A0">
        <w:rPr>
          <w:rFonts w:ascii="Arial" w:hAnsi="Arial" w:cs="Arial"/>
          <w:i/>
          <w:sz w:val="20"/>
          <w:szCs w:val="20"/>
        </w:rPr>
        <w:t>indicare se cauzione o fideiussione</w:t>
      </w:r>
      <w:r w:rsidRPr="008466A0">
        <w:rPr>
          <w:rFonts w:ascii="Arial" w:hAnsi="Arial" w:cs="Arial"/>
          <w:sz w:val="20"/>
          <w:szCs w:val="20"/>
        </w:rPr>
        <w:t>).</w:t>
      </w:r>
    </w:p>
    <w:p w14:paraId="73B6CA89" w14:textId="379A45CE" w:rsidR="00442740" w:rsidRPr="008466A0" w:rsidRDefault="00442740" w:rsidP="00014955">
      <w:pPr>
        <w:pStyle w:val="Paragrafoelenco"/>
        <w:numPr>
          <w:ilvl w:val="0"/>
          <w:numId w:val="8"/>
        </w:numPr>
        <w:spacing w:after="0" w:line="300" w:lineRule="exact"/>
        <w:ind w:left="709" w:hanging="142"/>
        <w:jc w:val="both"/>
        <w:rPr>
          <w:rFonts w:ascii="Arial" w:hAnsi="Arial" w:cs="Arial"/>
          <w:sz w:val="20"/>
          <w:szCs w:val="20"/>
        </w:rPr>
      </w:pPr>
      <w:r w:rsidRPr="008466A0">
        <w:rPr>
          <w:rFonts w:ascii="Arial" w:hAnsi="Arial" w:cs="Arial"/>
          <w:sz w:val="20"/>
          <w:szCs w:val="20"/>
        </w:rPr>
        <w:t>(</w:t>
      </w:r>
      <w:r w:rsidRPr="008466A0">
        <w:rPr>
          <w:rFonts w:ascii="Arial" w:hAnsi="Arial" w:cs="Arial"/>
          <w:i/>
          <w:sz w:val="20"/>
          <w:szCs w:val="20"/>
        </w:rPr>
        <w:t xml:space="preserve">eventuale, solo nel caso in cui la garanzia sia rilasciata nella forma di fideiussione) </w:t>
      </w:r>
      <w:r w:rsidRPr="008466A0">
        <w:rPr>
          <w:rFonts w:ascii="Arial" w:hAnsi="Arial" w:cs="Arial"/>
          <w:sz w:val="20"/>
          <w:szCs w:val="20"/>
        </w:rPr>
        <w:t xml:space="preserve">indica il seguente sito internet……………………… del garante, al fine di consentire la verifica di veridicità e autenticità della garanzia da parte della stazione appaltante. </w:t>
      </w:r>
    </w:p>
    <w:p w14:paraId="38D9EF57" w14:textId="1F4C2B1B" w:rsidR="003503DF" w:rsidRPr="008466A0" w:rsidRDefault="001562A4" w:rsidP="00014955">
      <w:pPr>
        <w:pStyle w:val="Paragrafoelenco"/>
        <w:numPr>
          <w:ilvl w:val="0"/>
          <w:numId w:val="8"/>
        </w:numPr>
        <w:spacing w:after="0" w:line="300" w:lineRule="exact"/>
        <w:ind w:left="709" w:hanging="142"/>
        <w:jc w:val="both"/>
        <w:rPr>
          <w:rFonts w:ascii="Arial" w:hAnsi="Arial" w:cs="Arial"/>
          <w:sz w:val="20"/>
          <w:szCs w:val="20"/>
        </w:rPr>
      </w:pPr>
      <w:r w:rsidRPr="008466A0">
        <w:rPr>
          <w:rFonts w:ascii="Arial" w:hAnsi="Arial" w:cs="Arial"/>
          <w:b/>
          <w:i/>
          <w:sz w:val="20"/>
          <w:szCs w:val="20"/>
        </w:rPr>
        <w:t>[E</w:t>
      </w:r>
      <w:r w:rsidR="00D2157D" w:rsidRPr="008466A0">
        <w:rPr>
          <w:rFonts w:ascii="Arial" w:hAnsi="Arial" w:cs="Arial"/>
          <w:b/>
          <w:i/>
          <w:sz w:val="20"/>
          <w:szCs w:val="20"/>
        </w:rPr>
        <w:t>ventuale</w:t>
      </w:r>
      <w:r w:rsidR="00EB4BDA" w:rsidRPr="008466A0">
        <w:rPr>
          <w:rFonts w:ascii="Arial" w:hAnsi="Arial" w:cs="Arial"/>
          <w:b/>
          <w:i/>
          <w:sz w:val="20"/>
          <w:szCs w:val="20"/>
        </w:rPr>
        <w:t>,</w:t>
      </w:r>
      <w:r w:rsidR="00D2157D" w:rsidRPr="008466A0">
        <w:rPr>
          <w:rFonts w:ascii="Arial" w:hAnsi="Arial" w:cs="Arial"/>
          <w:b/>
          <w:i/>
          <w:sz w:val="20"/>
          <w:szCs w:val="20"/>
        </w:rPr>
        <w:t xml:space="preserve"> solo nel caso in cui </w:t>
      </w:r>
      <w:r w:rsidR="00EB4BDA" w:rsidRPr="008466A0">
        <w:rPr>
          <w:rFonts w:ascii="Arial" w:hAnsi="Arial" w:cs="Arial"/>
          <w:b/>
          <w:i/>
          <w:sz w:val="20"/>
          <w:szCs w:val="20"/>
        </w:rPr>
        <w:t xml:space="preserve">la garanzia sia </w:t>
      </w:r>
      <w:r w:rsidR="00D2157D" w:rsidRPr="008466A0">
        <w:rPr>
          <w:rFonts w:ascii="Arial" w:hAnsi="Arial" w:cs="Arial"/>
          <w:b/>
          <w:i/>
          <w:sz w:val="20"/>
          <w:szCs w:val="20"/>
        </w:rPr>
        <w:t>rilasciata tramite bonifico</w:t>
      </w:r>
      <w:r w:rsidRPr="008466A0">
        <w:rPr>
          <w:rFonts w:ascii="Arial" w:hAnsi="Arial" w:cs="Arial"/>
          <w:b/>
          <w:i/>
          <w:sz w:val="20"/>
          <w:szCs w:val="20"/>
        </w:rPr>
        <w:t>:</w:t>
      </w:r>
      <w:r w:rsidR="00D2157D" w:rsidRPr="008466A0">
        <w:rPr>
          <w:rFonts w:ascii="Arial" w:hAnsi="Arial" w:cs="Arial"/>
          <w:b/>
          <w:i/>
          <w:sz w:val="20"/>
          <w:szCs w:val="20"/>
        </w:rPr>
        <w:t xml:space="preserve"> </w:t>
      </w:r>
      <w:r w:rsidR="00D2157D" w:rsidRPr="008466A0">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8466A0">
        <w:rPr>
          <w:rFonts w:ascii="Arial" w:hAnsi="Arial" w:cs="Arial"/>
          <w:sz w:val="20"/>
          <w:szCs w:val="20"/>
        </w:rPr>
        <w:t>_____</w:t>
      </w:r>
      <w:r w:rsidR="00D2157D" w:rsidRPr="008466A0">
        <w:rPr>
          <w:rFonts w:ascii="Arial" w:hAnsi="Arial" w:cs="Arial"/>
          <w:sz w:val="20"/>
          <w:szCs w:val="20"/>
        </w:rPr>
        <w:t xml:space="preserve"> intestato a </w:t>
      </w:r>
      <w:r w:rsidR="00107FED" w:rsidRPr="008466A0">
        <w:rPr>
          <w:rFonts w:ascii="Arial" w:hAnsi="Arial" w:cs="Arial"/>
          <w:sz w:val="20"/>
          <w:szCs w:val="20"/>
        </w:rPr>
        <w:t>______</w:t>
      </w:r>
      <w:r w:rsidR="00D2157D" w:rsidRPr="008466A0">
        <w:rPr>
          <w:rFonts w:ascii="Arial" w:hAnsi="Arial" w:cs="Arial"/>
          <w:sz w:val="20"/>
          <w:szCs w:val="20"/>
        </w:rPr>
        <w:t xml:space="preserve">, presso </w:t>
      </w:r>
      <w:r w:rsidRPr="008466A0">
        <w:rPr>
          <w:rFonts w:ascii="Arial" w:hAnsi="Arial" w:cs="Arial"/>
          <w:sz w:val="20"/>
          <w:szCs w:val="20"/>
        </w:rPr>
        <w:t>______;</w:t>
      </w:r>
      <w:r w:rsidRPr="008466A0">
        <w:rPr>
          <w:rFonts w:ascii="Arial" w:hAnsi="Arial" w:cs="Arial"/>
          <w:b/>
          <w:i/>
          <w:sz w:val="20"/>
          <w:szCs w:val="20"/>
        </w:rPr>
        <w:t>]</w:t>
      </w:r>
    </w:p>
    <w:p w14:paraId="21106D1A" w14:textId="61BDA538" w:rsidR="006E3FE7" w:rsidRPr="008466A0" w:rsidRDefault="002766DF" w:rsidP="00014955">
      <w:pPr>
        <w:pStyle w:val="Numeroelenco"/>
        <w:numPr>
          <w:ilvl w:val="0"/>
          <w:numId w:val="9"/>
        </w:numPr>
        <w:rPr>
          <w:rStyle w:val="ui-provider"/>
          <w:rFonts w:ascii="Arial" w:hAnsi="Arial" w:cs="Arial"/>
          <w:szCs w:val="20"/>
        </w:rPr>
      </w:pPr>
      <w:r w:rsidRPr="008466A0">
        <w:rPr>
          <w:rFonts w:ascii="Arial" w:hAnsi="Arial" w:cs="Arial"/>
          <w:b/>
          <w:szCs w:val="20"/>
        </w:rPr>
        <w:t>DICHIARA</w:t>
      </w:r>
      <w:r w:rsidR="00155546" w:rsidRPr="008466A0">
        <w:rPr>
          <w:rFonts w:ascii="Arial" w:hAnsi="Arial" w:cs="Arial"/>
          <w:b/>
          <w:szCs w:val="20"/>
        </w:rPr>
        <w:t>*</w:t>
      </w:r>
      <w:r w:rsidR="001562A4" w:rsidRPr="008466A0">
        <w:rPr>
          <w:rStyle w:val="ui-provider"/>
          <w:rFonts w:ascii="Arial" w:hAnsi="Arial" w:cs="Arial"/>
          <w:szCs w:val="20"/>
        </w:rPr>
        <w:t xml:space="preserve"> </w:t>
      </w:r>
      <w:r w:rsidR="006E3FE7" w:rsidRPr="008466A0">
        <w:rPr>
          <w:rStyle w:val="ui-provider"/>
          <w:rFonts w:ascii="Arial" w:hAnsi="Arial" w:cs="Arial"/>
          <w:szCs w:val="20"/>
        </w:rPr>
        <w:t xml:space="preserve">   </w:t>
      </w:r>
      <w:r w:rsidR="006E3FE7" w:rsidRPr="008466A0">
        <w:rPr>
          <w:rStyle w:val="ui-provider"/>
          <w:rFonts w:ascii="Arial" w:hAnsi="Arial" w:cs="Arial"/>
        </w:rPr>
        <w:t xml:space="preserve">di essere a conoscenza che in caso di mancato pagamento del contributo </w:t>
      </w:r>
      <w:r w:rsidR="006E3FE7" w:rsidRPr="008466A0">
        <w:rPr>
          <w:rFonts w:ascii="Arial" w:hAnsi="Arial" w:cs="Arial"/>
          <w:szCs w:val="20"/>
        </w:rPr>
        <w:t xml:space="preserve">dovuto in favore dell’Autorità ai sensi dell’articolo 1, comma 65 della legge 23 dicembre 2005, n. 266 </w:t>
      </w:r>
      <w:r w:rsidR="006E3FE7" w:rsidRPr="008466A0">
        <w:rPr>
          <w:rStyle w:val="ui-provider"/>
          <w:rFonts w:ascii="Arial" w:hAnsi="Arial" w:cs="Arial"/>
        </w:rPr>
        <w:t>la propria offerta verrà esclusa per inammissibilità della stessa;</w:t>
      </w:r>
    </w:p>
    <w:p w14:paraId="76CCCD00" w14:textId="0C90DE28" w:rsidR="00155546" w:rsidRPr="008466A0" w:rsidRDefault="00155546" w:rsidP="008466A0">
      <w:pPr>
        <w:pStyle w:val="Paragrafoelenco"/>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r w:rsidRPr="008466A0">
        <w:rPr>
          <w:rFonts w:ascii="Arial" w:hAnsi="Arial" w:cs="Arial"/>
          <w:i/>
          <w:sz w:val="20"/>
          <w:szCs w:val="20"/>
          <w:highlight w:val="lightGray"/>
        </w:rPr>
        <w:t>(</w:t>
      </w:r>
      <w:r w:rsidRPr="008466A0">
        <w:rPr>
          <w:rFonts w:ascii="Arial" w:hAnsi="Arial" w:cs="Arial"/>
          <w:b/>
          <w:i/>
          <w:sz w:val="20"/>
          <w:szCs w:val="20"/>
          <w:highlight w:val="lightGray"/>
        </w:rPr>
        <w:t>*</w:t>
      </w:r>
      <w:r w:rsidRPr="008466A0">
        <w:rPr>
          <w:rFonts w:ascii="Arial" w:hAnsi="Arial" w:cs="Arial"/>
          <w:i/>
          <w:sz w:val="20"/>
          <w:szCs w:val="20"/>
          <w:highlight w:val="lightGray"/>
        </w:rPr>
        <w:t xml:space="preserve">NB: </w:t>
      </w:r>
      <w:r w:rsidRPr="008466A0">
        <w:rPr>
          <w:rFonts w:ascii="Arial" w:hAnsi="Arial" w:cs="Arial"/>
          <w:b/>
          <w:bCs/>
          <w:i/>
          <w:sz w:val="20"/>
          <w:szCs w:val="20"/>
          <w:highlight w:val="lightGray"/>
        </w:rPr>
        <w:t xml:space="preserve">nel caso di partecipazione in forma associata, </w:t>
      </w:r>
      <w:r w:rsidRPr="008466A0">
        <w:rPr>
          <w:rFonts w:ascii="Arial" w:hAnsi="Arial" w:cs="Arial"/>
          <w:i/>
          <w:sz w:val="20"/>
          <w:szCs w:val="20"/>
          <w:highlight w:val="lightGray"/>
        </w:rPr>
        <w:t>le dichiarazioni di cui sopra è sufficiente che siano rese dalla mandataria o dai consorzi ordinari o necessari)</w:t>
      </w:r>
    </w:p>
    <w:p w14:paraId="0AFBBEA1" w14:textId="77777777" w:rsidR="00155546" w:rsidRPr="008466A0" w:rsidRDefault="00155546" w:rsidP="008466A0">
      <w:pPr>
        <w:pStyle w:val="Numeroelenco"/>
        <w:numPr>
          <w:ilvl w:val="0"/>
          <w:numId w:val="0"/>
        </w:numPr>
        <w:ind w:left="720"/>
        <w:rPr>
          <w:rStyle w:val="ui-provider"/>
          <w:rFonts w:ascii="Arial" w:hAnsi="Arial" w:cs="Arial"/>
          <w:szCs w:val="20"/>
        </w:rPr>
      </w:pPr>
    </w:p>
    <w:p w14:paraId="1D2EDA60" w14:textId="4EAE7990" w:rsidR="00696ABF" w:rsidRPr="008466A0" w:rsidRDefault="00696ABF" w:rsidP="00014955">
      <w:pPr>
        <w:pStyle w:val="Numeroelenco"/>
        <w:numPr>
          <w:ilvl w:val="0"/>
          <w:numId w:val="9"/>
        </w:numPr>
        <w:rPr>
          <w:rFonts w:ascii="Arial" w:hAnsi="Arial" w:cs="Arial"/>
          <w:b/>
          <w:i/>
          <w:szCs w:val="20"/>
        </w:rPr>
      </w:pPr>
      <w:r w:rsidRPr="008466A0">
        <w:rPr>
          <w:rFonts w:ascii="Arial" w:hAnsi="Arial" w:cs="Arial"/>
          <w:b/>
          <w:szCs w:val="20"/>
        </w:rPr>
        <w:t>DICHIARA</w:t>
      </w:r>
      <w:r w:rsidRPr="008466A0">
        <w:rPr>
          <w:rFonts w:ascii="Arial" w:hAnsi="Arial" w:cs="Arial"/>
          <w:szCs w:val="20"/>
        </w:rPr>
        <w:t xml:space="preserve"> di impegnarsi a mantenere valida e vincolante la propria offerta per il periodo previsto </w:t>
      </w:r>
      <w:r w:rsidRPr="008466A0">
        <w:rPr>
          <w:rFonts w:ascii="Arial" w:hAnsi="Arial" w:cs="Arial"/>
          <w:szCs w:val="20"/>
        </w:rPr>
        <w:lastRenderedPageBreak/>
        <w:t>nel</w:t>
      </w:r>
      <w:r w:rsidR="00D25BD0" w:rsidRPr="008466A0">
        <w:rPr>
          <w:rFonts w:ascii="Arial" w:hAnsi="Arial" w:cs="Arial"/>
          <w:szCs w:val="20"/>
        </w:rPr>
        <w:t>l’Appalto specifico</w:t>
      </w:r>
      <w:r w:rsidRPr="008466A0">
        <w:rPr>
          <w:rFonts w:ascii="Arial" w:hAnsi="Arial" w:cs="Arial"/>
          <w:b/>
          <w:i/>
          <w:szCs w:val="20"/>
        </w:rPr>
        <w:t>.</w:t>
      </w:r>
    </w:p>
    <w:p w14:paraId="10BC1CFD" w14:textId="77777777" w:rsidR="00155546" w:rsidRPr="008466A0" w:rsidRDefault="00155546" w:rsidP="008466A0">
      <w:pPr>
        <w:pStyle w:val="Paragrafoelenco"/>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b/>
          <w:i/>
          <w:sz w:val="20"/>
          <w:szCs w:val="20"/>
        </w:rPr>
      </w:pPr>
      <w:r w:rsidRPr="008466A0">
        <w:rPr>
          <w:rFonts w:ascii="Arial" w:hAnsi="Arial" w:cs="Arial"/>
          <w:i/>
          <w:sz w:val="20"/>
          <w:szCs w:val="20"/>
          <w:highlight w:val="lightGray"/>
        </w:rPr>
        <w:t xml:space="preserve">(NB: la dichiarazione di cui sopra, </w:t>
      </w:r>
      <w:r w:rsidRPr="008466A0">
        <w:rPr>
          <w:rFonts w:ascii="Arial" w:hAnsi="Arial" w:cs="Arial"/>
          <w:b/>
          <w:bCs/>
          <w:i/>
          <w:sz w:val="20"/>
          <w:szCs w:val="20"/>
          <w:highlight w:val="lightGray"/>
        </w:rPr>
        <w:t>in caso di partecipazione di un RTI/Consorzio ordinario costituendo</w:t>
      </w:r>
      <w:r w:rsidRPr="008466A0">
        <w:rPr>
          <w:rFonts w:ascii="Arial" w:hAnsi="Arial" w:cs="Arial"/>
          <w:i/>
          <w:sz w:val="20"/>
          <w:szCs w:val="20"/>
          <w:highlight w:val="lightGray"/>
        </w:rPr>
        <w:t>, deve essere resa da parte di tutti i componenti il RTI/Consorzio</w:t>
      </w:r>
      <w:r w:rsidRPr="008466A0">
        <w:rPr>
          <w:rFonts w:ascii="Arial" w:hAnsi="Arial" w:cs="Arial"/>
          <w:i/>
          <w:sz w:val="20"/>
          <w:szCs w:val="20"/>
        </w:rPr>
        <w:t>).</w:t>
      </w:r>
    </w:p>
    <w:p w14:paraId="5AE14FB8" w14:textId="77777777" w:rsidR="00155546" w:rsidRPr="008466A0" w:rsidRDefault="00155546" w:rsidP="008466A0">
      <w:pPr>
        <w:pStyle w:val="Numeroelenco"/>
        <w:numPr>
          <w:ilvl w:val="0"/>
          <w:numId w:val="0"/>
        </w:numPr>
        <w:ind w:left="720"/>
        <w:rPr>
          <w:rFonts w:ascii="Arial" w:hAnsi="Arial" w:cs="Arial"/>
          <w:b/>
          <w:i/>
          <w:szCs w:val="20"/>
        </w:rPr>
      </w:pPr>
    </w:p>
    <w:p w14:paraId="34B66D50" w14:textId="109B111A" w:rsidR="00D6338A" w:rsidRPr="008466A0" w:rsidRDefault="001562A4" w:rsidP="00014955">
      <w:pPr>
        <w:pStyle w:val="Numeroelenco"/>
        <w:numPr>
          <w:ilvl w:val="0"/>
          <w:numId w:val="9"/>
        </w:numPr>
        <w:rPr>
          <w:rStyle w:val="ui-provider"/>
          <w:rFonts w:ascii="Arial" w:hAnsi="Arial" w:cs="Arial"/>
          <w:b/>
          <w:i/>
          <w:szCs w:val="20"/>
        </w:rPr>
      </w:pPr>
      <w:r w:rsidRPr="008466A0">
        <w:rPr>
          <w:rFonts w:ascii="Arial" w:hAnsi="Arial" w:cs="Arial"/>
          <w:b/>
          <w:szCs w:val="20"/>
        </w:rPr>
        <w:t xml:space="preserve">DICHIARA </w:t>
      </w:r>
      <w:r w:rsidRPr="008466A0">
        <w:rPr>
          <w:rFonts w:ascii="Arial" w:hAnsi="Arial" w:cs="Arial"/>
          <w:szCs w:val="20"/>
        </w:rPr>
        <w:t>d</w:t>
      </w:r>
      <w:r w:rsidRPr="008466A0">
        <w:rPr>
          <w:rStyle w:val="ui-provider"/>
          <w:rFonts w:ascii="Arial" w:hAnsi="Arial" w:cs="Arial"/>
          <w:szCs w:val="20"/>
        </w:rPr>
        <w:t xml:space="preserve">i aver stipulato un contratto continuativo di cooperazione, servizio e/o fornitura, con il seguente </w:t>
      </w:r>
      <w:proofErr w:type="spellStart"/>
      <w:r w:rsidRPr="008466A0">
        <w:rPr>
          <w:rStyle w:val="ui-provider"/>
          <w:rFonts w:ascii="Arial" w:hAnsi="Arial" w:cs="Arial"/>
          <w:szCs w:val="20"/>
        </w:rPr>
        <w:t>soggetto________in</w:t>
      </w:r>
      <w:proofErr w:type="spellEnd"/>
      <w:r w:rsidRPr="008466A0">
        <w:rPr>
          <w:rStyle w:val="ui-provider"/>
          <w:rFonts w:ascii="Arial" w:hAnsi="Arial" w:cs="Arial"/>
          <w:szCs w:val="20"/>
        </w:rPr>
        <w:t xml:space="preserve"> data_____________.</w:t>
      </w:r>
    </w:p>
    <w:p w14:paraId="784A573F" w14:textId="77777777" w:rsidR="00155546" w:rsidRPr="008466A0" w:rsidRDefault="00155546" w:rsidP="00014955">
      <w:pPr>
        <w:pStyle w:val="Paragrafoelenco"/>
        <w:numPr>
          <w:ilvl w:val="0"/>
          <w:numId w:val="9"/>
        </w:numPr>
        <w:spacing w:before="60" w:after="60" w:line="300" w:lineRule="exact"/>
        <w:jc w:val="both"/>
        <w:rPr>
          <w:rFonts w:ascii="Arial" w:hAnsi="Arial" w:cs="Arial"/>
          <w:sz w:val="20"/>
          <w:szCs w:val="20"/>
        </w:rPr>
      </w:pPr>
      <w:r w:rsidRPr="008466A0">
        <w:rPr>
          <w:rFonts w:ascii="Arial" w:hAnsi="Arial" w:cs="Arial"/>
          <w:b/>
          <w:sz w:val="20"/>
          <w:szCs w:val="20"/>
        </w:rPr>
        <w:t xml:space="preserve">ALLEGA </w:t>
      </w:r>
      <w:r w:rsidRPr="008466A0">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p w14:paraId="280C5C6F" w14:textId="77777777" w:rsidR="000B375F" w:rsidRPr="008466A0" w:rsidRDefault="000B375F" w:rsidP="008466A0">
      <w:pPr>
        <w:spacing w:after="0" w:line="300" w:lineRule="exact"/>
        <w:ind w:left="284"/>
        <w:jc w:val="both"/>
        <w:rPr>
          <w:rFonts w:ascii="Arial" w:hAnsi="Arial" w:cs="Arial"/>
          <w:i/>
          <w:sz w:val="20"/>
          <w:szCs w:val="20"/>
        </w:rPr>
      </w:pPr>
    </w:p>
    <w:p w14:paraId="790C3381" w14:textId="2799BA73" w:rsidR="00155546" w:rsidRPr="008466A0" w:rsidRDefault="00155546" w:rsidP="00014955">
      <w:pPr>
        <w:pStyle w:val="Paragrafoelenco"/>
        <w:numPr>
          <w:ilvl w:val="0"/>
          <w:numId w:val="1"/>
        </w:numPr>
        <w:spacing w:line="300" w:lineRule="exact"/>
        <w:ind w:left="0"/>
        <w:jc w:val="both"/>
        <w:rPr>
          <w:rFonts w:ascii="Arial" w:hAnsi="Arial" w:cs="Arial"/>
          <w:b/>
          <w:bCs/>
          <w:sz w:val="20"/>
          <w:szCs w:val="20"/>
        </w:rPr>
      </w:pPr>
      <w:r w:rsidRPr="008466A0">
        <w:rPr>
          <w:rFonts w:ascii="Arial" w:hAnsi="Arial" w:cs="Arial"/>
          <w:b/>
          <w:bCs/>
          <w:sz w:val="20"/>
          <w:szCs w:val="20"/>
        </w:rPr>
        <w:t>Dichiarazioni integrative in merito all’assolvimento degli obblighi d</w:t>
      </w:r>
      <w:r w:rsidRPr="008466A0">
        <w:rPr>
          <w:rFonts w:ascii="Arial" w:hAnsi="Arial" w:cs="Arial"/>
          <w:b/>
          <w:sz w:val="20"/>
          <w:szCs w:val="20"/>
        </w:rPr>
        <w:t>i cui alla legge n. 68/1999</w:t>
      </w:r>
    </w:p>
    <w:p w14:paraId="6420D04D" w14:textId="77777777" w:rsidR="00155546" w:rsidRPr="008466A0" w:rsidRDefault="00155546" w:rsidP="00014955">
      <w:pPr>
        <w:pStyle w:val="Paragrafoelenco"/>
        <w:numPr>
          <w:ilvl w:val="0"/>
          <w:numId w:val="12"/>
        </w:numPr>
        <w:spacing w:before="60" w:after="60" w:line="300" w:lineRule="exact"/>
        <w:ind w:left="426"/>
        <w:jc w:val="both"/>
        <w:rPr>
          <w:rFonts w:ascii="Arial" w:hAnsi="Arial" w:cs="Arial"/>
          <w:b/>
          <w:sz w:val="20"/>
          <w:szCs w:val="20"/>
        </w:rPr>
      </w:pPr>
      <w:r w:rsidRPr="008466A0">
        <w:rPr>
          <w:rFonts w:ascii="Arial" w:hAnsi="Arial" w:cs="Arial"/>
          <w:b/>
          <w:sz w:val="20"/>
          <w:szCs w:val="20"/>
        </w:rPr>
        <w:t>DICHIARA*:</w:t>
      </w:r>
    </w:p>
    <w:p w14:paraId="59E3FE4D" w14:textId="77777777" w:rsidR="00155546" w:rsidRPr="008466A0" w:rsidRDefault="00155546" w:rsidP="00014955">
      <w:pPr>
        <w:pStyle w:val="Paragrafoelenco"/>
        <w:numPr>
          <w:ilvl w:val="0"/>
          <w:numId w:val="13"/>
        </w:numPr>
        <w:spacing w:before="60" w:after="60" w:line="300" w:lineRule="exact"/>
        <w:jc w:val="both"/>
        <w:rPr>
          <w:rFonts w:ascii="Arial" w:hAnsi="Arial" w:cs="Arial"/>
          <w:i/>
          <w:sz w:val="20"/>
          <w:szCs w:val="20"/>
        </w:rPr>
      </w:pPr>
      <w:r w:rsidRPr="008466A0">
        <w:rPr>
          <w:rFonts w:ascii="Arial" w:hAnsi="Arial" w:cs="Arial"/>
          <w:sz w:val="20"/>
          <w:szCs w:val="20"/>
        </w:rPr>
        <w:t xml:space="preserve"> </w:t>
      </w:r>
      <w:r w:rsidRPr="008466A0">
        <w:rPr>
          <w:rFonts w:ascii="Arial" w:hAnsi="Arial" w:cs="Arial"/>
          <w:b/>
          <w:sz w:val="20"/>
          <w:szCs w:val="20"/>
        </w:rPr>
        <w:t>CHE</w:t>
      </w:r>
      <w:r w:rsidRPr="008466A0">
        <w:rPr>
          <w:rFonts w:ascii="Arial" w:hAnsi="Arial" w:cs="Arial"/>
          <w:sz w:val="20"/>
          <w:szCs w:val="20"/>
        </w:rPr>
        <w:t xml:space="preserve"> il numero di dipendenti impiegati alla data di presentazione della domanda è pari a: ______;</w:t>
      </w:r>
    </w:p>
    <w:p w14:paraId="1A9FB222" w14:textId="77777777" w:rsidR="00155546" w:rsidRPr="008466A0" w:rsidRDefault="00155546" w:rsidP="008466A0">
      <w:pPr>
        <w:pStyle w:val="Paragrafoelenco"/>
        <w:spacing w:line="300" w:lineRule="exact"/>
        <w:ind w:left="0" w:firstLine="284"/>
        <w:jc w:val="both"/>
        <w:rPr>
          <w:rFonts w:ascii="Arial" w:hAnsi="Arial" w:cs="Arial"/>
          <w:i/>
          <w:sz w:val="20"/>
          <w:szCs w:val="20"/>
        </w:rPr>
      </w:pPr>
      <w:r w:rsidRPr="008466A0">
        <w:rPr>
          <w:rFonts w:ascii="Arial" w:hAnsi="Arial" w:cs="Arial"/>
          <w:i/>
          <w:sz w:val="20"/>
          <w:szCs w:val="20"/>
        </w:rPr>
        <w:t xml:space="preserve">Selezionare una delle </w:t>
      </w:r>
      <w:proofErr w:type="gramStart"/>
      <w:r w:rsidRPr="008466A0">
        <w:rPr>
          <w:rFonts w:ascii="Arial" w:hAnsi="Arial" w:cs="Arial"/>
          <w:i/>
          <w:sz w:val="20"/>
          <w:szCs w:val="20"/>
        </w:rPr>
        <w:t>3</w:t>
      </w:r>
      <w:proofErr w:type="gramEnd"/>
      <w:r w:rsidRPr="008466A0">
        <w:rPr>
          <w:rFonts w:ascii="Arial" w:hAnsi="Arial" w:cs="Arial"/>
          <w:i/>
          <w:sz w:val="20"/>
          <w:szCs w:val="20"/>
        </w:rPr>
        <w:t xml:space="preserve"> opzioni di seguito riportate.</w:t>
      </w:r>
    </w:p>
    <w:p w14:paraId="7B8173E0" w14:textId="77777777" w:rsidR="00155546" w:rsidRPr="008466A0" w:rsidRDefault="00155546" w:rsidP="00014955">
      <w:pPr>
        <w:pStyle w:val="Paragrafoelenco"/>
        <w:numPr>
          <w:ilvl w:val="0"/>
          <w:numId w:val="13"/>
        </w:numPr>
        <w:spacing w:before="60" w:after="60" w:line="300" w:lineRule="exact"/>
        <w:jc w:val="both"/>
        <w:rPr>
          <w:rFonts w:ascii="Arial" w:hAnsi="Arial" w:cs="Arial"/>
          <w:sz w:val="20"/>
          <w:szCs w:val="20"/>
        </w:rPr>
      </w:pPr>
      <w:r w:rsidRPr="008466A0">
        <w:rPr>
          <w:rFonts w:ascii="Arial" w:hAnsi="Arial" w:cs="Arial"/>
          <w:b/>
          <w:sz w:val="20"/>
          <w:szCs w:val="20"/>
        </w:rPr>
        <w:t xml:space="preserve">CHE </w:t>
      </w:r>
      <w:r w:rsidRPr="008466A0">
        <w:rPr>
          <w:rFonts w:ascii="Arial" w:hAnsi="Arial" w:cs="Arial"/>
          <w:sz w:val="20"/>
          <w:szCs w:val="20"/>
        </w:rPr>
        <w:t xml:space="preserve">la propria azienda avendo un numero di dipendenti </w:t>
      </w:r>
      <w:r w:rsidRPr="008466A0">
        <w:rPr>
          <w:rFonts w:ascii="Arial" w:hAnsi="Arial" w:cs="Arial"/>
          <w:b/>
          <w:sz w:val="20"/>
          <w:szCs w:val="20"/>
        </w:rPr>
        <w:t xml:space="preserve">pari o superiore a 15, </w:t>
      </w:r>
      <w:r w:rsidRPr="008466A0">
        <w:rPr>
          <w:rFonts w:ascii="Arial" w:hAnsi="Arial" w:cs="Arial"/>
          <w:sz w:val="20"/>
          <w:szCs w:val="20"/>
        </w:rPr>
        <w:t>è tenuta al rispetto di quanto prescritto dalla legge n. 68/1999;</w:t>
      </w:r>
    </w:p>
    <w:p w14:paraId="30475B0D" w14:textId="77777777" w:rsidR="00155546" w:rsidRPr="008466A0" w:rsidRDefault="00155546" w:rsidP="008466A0">
      <w:pPr>
        <w:spacing w:before="60" w:after="60" w:line="300" w:lineRule="exact"/>
        <w:ind w:firstLine="708"/>
        <w:jc w:val="both"/>
        <w:rPr>
          <w:rFonts w:ascii="Arial" w:hAnsi="Arial" w:cs="Arial"/>
          <w:b/>
          <w:i/>
          <w:sz w:val="20"/>
          <w:szCs w:val="20"/>
        </w:rPr>
      </w:pPr>
      <w:r w:rsidRPr="008466A0">
        <w:rPr>
          <w:rFonts w:ascii="Arial" w:hAnsi="Arial" w:cs="Arial"/>
          <w:b/>
          <w:i/>
          <w:sz w:val="20"/>
          <w:szCs w:val="20"/>
        </w:rPr>
        <w:t>in alternativa</w:t>
      </w:r>
    </w:p>
    <w:p w14:paraId="3C7CD32C" w14:textId="77777777" w:rsidR="00155546" w:rsidRPr="008466A0" w:rsidRDefault="00155546" w:rsidP="00014955">
      <w:pPr>
        <w:pStyle w:val="Paragrafoelenco"/>
        <w:numPr>
          <w:ilvl w:val="0"/>
          <w:numId w:val="13"/>
        </w:numPr>
        <w:spacing w:before="60" w:after="60" w:line="300" w:lineRule="exact"/>
        <w:jc w:val="both"/>
        <w:rPr>
          <w:rFonts w:ascii="Arial" w:hAnsi="Arial" w:cs="Arial"/>
          <w:sz w:val="20"/>
          <w:szCs w:val="20"/>
        </w:rPr>
      </w:pPr>
      <w:r w:rsidRPr="008466A0">
        <w:rPr>
          <w:rFonts w:ascii="Arial" w:hAnsi="Arial" w:cs="Arial"/>
          <w:b/>
          <w:sz w:val="20"/>
          <w:szCs w:val="20"/>
        </w:rPr>
        <w:t xml:space="preserve">CHE </w:t>
      </w:r>
      <w:r w:rsidRPr="008466A0">
        <w:rPr>
          <w:rFonts w:ascii="Arial" w:hAnsi="Arial" w:cs="Arial"/>
          <w:sz w:val="20"/>
          <w:szCs w:val="20"/>
        </w:rPr>
        <w:t xml:space="preserve">la propria azienda avendo un numero di dipendenti </w:t>
      </w:r>
      <w:r w:rsidRPr="008466A0">
        <w:rPr>
          <w:rFonts w:ascii="Arial" w:hAnsi="Arial" w:cs="Arial"/>
          <w:b/>
          <w:sz w:val="20"/>
          <w:szCs w:val="20"/>
        </w:rPr>
        <w:t xml:space="preserve">inferiore a 15, </w:t>
      </w:r>
      <w:r w:rsidRPr="008466A0">
        <w:rPr>
          <w:rFonts w:ascii="Arial" w:hAnsi="Arial" w:cs="Arial"/>
          <w:sz w:val="20"/>
          <w:szCs w:val="20"/>
        </w:rPr>
        <w:t>non è tenuta al rispetto di quanto prescritto dalla legge n. 68/1999;</w:t>
      </w:r>
    </w:p>
    <w:p w14:paraId="1BBE0379" w14:textId="77777777" w:rsidR="00155546" w:rsidRPr="008466A0" w:rsidRDefault="00155546" w:rsidP="008466A0">
      <w:pPr>
        <w:pStyle w:val="Paragrafoelenco"/>
        <w:spacing w:before="60" w:after="60" w:line="300" w:lineRule="exact"/>
        <w:jc w:val="both"/>
        <w:rPr>
          <w:rFonts w:ascii="Arial" w:hAnsi="Arial" w:cs="Arial"/>
          <w:b/>
          <w:i/>
          <w:sz w:val="20"/>
          <w:szCs w:val="20"/>
        </w:rPr>
      </w:pPr>
      <w:r w:rsidRPr="008466A0">
        <w:rPr>
          <w:rFonts w:ascii="Arial" w:hAnsi="Arial" w:cs="Arial"/>
          <w:b/>
          <w:i/>
          <w:sz w:val="20"/>
          <w:szCs w:val="20"/>
        </w:rPr>
        <w:t>in alternativa</w:t>
      </w:r>
    </w:p>
    <w:p w14:paraId="6397ED2E" w14:textId="77777777" w:rsidR="00155546" w:rsidRPr="008466A0" w:rsidRDefault="00155546" w:rsidP="00014955">
      <w:pPr>
        <w:pStyle w:val="Paragrafoelenco"/>
        <w:numPr>
          <w:ilvl w:val="0"/>
          <w:numId w:val="13"/>
        </w:numPr>
        <w:spacing w:before="60" w:after="60" w:line="300" w:lineRule="exact"/>
        <w:jc w:val="both"/>
        <w:rPr>
          <w:rFonts w:ascii="Arial" w:hAnsi="Arial" w:cs="Arial"/>
          <w:sz w:val="20"/>
          <w:szCs w:val="20"/>
        </w:rPr>
      </w:pPr>
      <w:r w:rsidRPr="008466A0">
        <w:rPr>
          <w:rFonts w:ascii="Arial" w:hAnsi="Arial" w:cs="Arial"/>
          <w:b/>
          <w:sz w:val="20"/>
          <w:szCs w:val="20"/>
        </w:rPr>
        <w:t xml:space="preserve">CHE </w:t>
      </w:r>
      <w:r w:rsidRPr="008466A0">
        <w:rPr>
          <w:rFonts w:ascii="Arial" w:hAnsi="Arial" w:cs="Arial"/>
          <w:sz w:val="20"/>
          <w:szCs w:val="20"/>
        </w:rPr>
        <w:t xml:space="preserve">la propria azienda pur avendo un numero di dipendenti </w:t>
      </w:r>
      <w:r w:rsidRPr="008466A0">
        <w:rPr>
          <w:rFonts w:ascii="Arial" w:hAnsi="Arial" w:cs="Arial"/>
          <w:b/>
          <w:sz w:val="20"/>
          <w:szCs w:val="20"/>
        </w:rPr>
        <w:t xml:space="preserve">pari o superiore a 15, </w:t>
      </w:r>
      <w:r w:rsidRPr="008466A0">
        <w:rPr>
          <w:rFonts w:ascii="Arial" w:eastAsia="Times New Roman" w:hAnsi="Arial" w:cs="Arial"/>
          <w:sz w:val="20"/>
          <w:szCs w:val="20"/>
        </w:rPr>
        <w:t>non rientra negli obblighi imposti dalla legge n. 68/1999 in quanto il numero dipendenti computabili nella quota ivi prevista risulta inferiore a 15</w:t>
      </w:r>
      <w:r w:rsidRPr="008466A0">
        <w:rPr>
          <w:rFonts w:ascii="Arial" w:hAnsi="Arial" w:cs="Arial"/>
          <w:sz w:val="20"/>
          <w:szCs w:val="20"/>
        </w:rPr>
        <w:t>.</w:t>
      </w:r>
    </w:p>
    <w:p w14:paraId="5672EEB4" w14:textId="7A87BE3C" w:rsidR="00155546" w:rsidRPr="008466A0" w:rsidRDefault="00155546" w:rsidP="008466A0">
      <w:pPr>
        <w:spacing w:before="60" w:after="60" w:line="300" w:lineRule="exact"/>
        <w:jc w:val="both"/>
        <w:rPr>
          <w:rFonts w:ascii="Arial" w:eastAsia="Calibri" w:hAnsi="Arial" w:cs="Arial"/>
          <w:i/>
          <w:sz w:val="20"/>
          <w:szCs w:val="20"/>
          <w:highlight w:val="lightGray"/>
          <w:lang w:eastAsia="it-IT"/>
        </w:rPr>
      </w:pPr>
      <w:r w:rsidRPr="008466A0">
        <w:rPr>
          <w:rFonts w:ascii="Arial" w:eastAsia="Calibri" w:hAnsi="Arial" w:cs="Arial"/>
          <w:b/>
          <w:bCs/>
          <w:i/>
          <w:sz w:val="20"/>
          <w:szCs w:val="20"/>
          <w:highlight w:val="lightGray"/>
          <w:lang w:eastAsia="it-IT"/>
        </w:rPr>
        <w:t>(*NB:</w:t>
      </w:r>
      <w:r w:rsidRPr="008466A0">
        <w:rPr>
          <w:rFonts w:ascii="Arial" w:eastAsia="Calibri" w:hAnsi="Arial" w:cs="Arial"/>
          <w:i/>
          <w:sz w:val="20"/>
          <w:szCs w:val="20"/>
          <w:highlight w:val="lightGray"/>
          <w:lang w:eastAsia="it-IT"/>
        </w:rPr>
        <w:t xml:space="preserve"> </w:t>
      </w:r>
      <w:r w:rsidRPr="008466A0">
        <w:rPr>
          <w:rFonts w:ascii="Arial" w:eastAsia="Calibri" w:hAnsi="Arial" w:cs="Arial"/>
          <w:b/>
          <w:bCs/>
          <w:i/>
          <w:sz w:val="20"/>
          <w:szCs w:val="20"/>
          <w:highlight w:val="lightGray"/>
          <w:lang w:eastAsia="it-IT"/>
        </w:rPr>
        <w:t>in caso di partecipazione in forma associata</w:t>
      </w:r>
      <w:r w:rsidRPr="008466A0">
        <w:rPr>
          <w:rFonts w:ascii="Arial" w:eastAsia="Calibri" w:hAnsi="Arial" w:cs="Arial"/>
          <w:i/>
          <w:sz w:val="20"/>
          <w:szCs w:val="20"/>
          <w:highlight w:val="lightGray"/>
          <w:lang w:eastAsia="it-IT"/>
        </w:rPr>
        <w:t>, le dichiarazioni di cui sopra, devono essere rese da ciascun componente del RTI/consorzio ordinario, dalle consorziate esecutrici e da quelle non esecutrici che prestano i requisiti)</w:t>
      </w:r>
    </w:p>
    <w:p w14:paraId="0E3742D9" w14:textId="77777777" w:rsidR="00155546" w:rsidRPr="008466A0" w:rsidRDefault="00155546" w:rsidP="008466A0">
      <w:pPr>
        <w:pStyle w:val="Paragrafoelenco"/>
        <w:spacing w:after="0" w:line="300" w:lineRule="exact"/>
        <w:jc w:val="both"/>
        <w:rPr>
          <w:rFonts w:ascii="Arial" w:hAnsi="Arial" w:cs="Arial"/>
          <w:b/>
          <w:bCs/>
          <w:sz w:val="20"/>
          <w:szCs w:val="20"/>
        </w:rPr>
      </w:pPr>
    </w:p>
    <w:p w14:paraId="269E87AF" w14:textId="10185114" w:rsidR="00CB055F" w:rsidRPr="008466A0" w:rsidRDefault="00CB055F" w:rsidP="00014955">
      <w:pPr>
        <w:pStyle w:val="Paragrafoelenco"/>
        <w:numPr>
          <w:ilvl w:val="0"/>
          <w:numId w:val="1"/>
        </w:numPr>
        <w:spacing w:after="0" w:line="300" w:lineRule="exact"/>
        <w:jc w:val="both"/>
        <w:rPr>
          <w:rFonts w:ascii="Arial" w:hAnsi="Arial" w:cs="Arial"/>
          <w:b/>
          <w:bCs/>
          <w:sz w:val="20"/>
          <w:szCs w:val="20"/>
        </w:rPr>
      </w:pPr>
      <w:r w:rsidRPr="008466A0">
        <w:rPr>
          <w:rFonts w:ascii="Arial" w:hAnsi="Arial" w:cs="Arial"/>
          <w:b/>
          <w:bCs/>
          <w:sz w:val="20"/>
          <w:szCs w:val="20"/>
        </w:rPr>
        <w:t xml:space="preserve">Assunzione di ulteriori impegni </w:t>
      </w:r>
    </w:p>
    <w:p w14:paraId="42013E00" w14:textId="5FE7F591" w:rsidR="00CB055F" w:rsidRPr="008466A0" w:rsidRDefault="00763214" w:rsidP="008466A0">
      <w:pPr>
        <w:spacing w:after="0" w:line="300" w:lineRule="exact"/>
        <w:ind w:left="284"/>
        <w:jc w:val="both"/>
        <w:rPr>
          <w:rFonts w:ascii="Arial" w:hAnsi="Arial" w:cs="Arial"/>
          <w:sz w:val="20"/>
          <w:szCs w:val="20"/>
        </w:rPr>
      </w:pPr>
      <w:r w:rsidRPr="008466A0">
        <w:rPr>
          <w:rFonts w:ascii="Arial" w:hAnsi="Arial" w:cs="Arial"/>
          <w:b/>
          <w:sz w:val="20"/>
          <w:szCs w:val="20"/>
        </w:rPr>
        <w:t>DICHIARA</w:t>
      </w:r>
      <w:r w:rsidR="00155546" w:rsidRPr="008466A0">
        <w:rPr>
          <w:rFonts w:ascii="Arial" w:hAnsi="Arial" w:cs="Arial"/>
          <w:b/>
          <w:sz w:val="20"/>
          <w:szCs w:val="20"/>
        </w:rPr>
        <w:t>*</w:t>
      </w:r>
      <w:r w:rsidR="00BC10F0" w:rsidRPr="008466A0">
        <w:rPr>
          <w:rFonts w:ascii="Arial" w:hAnsi="Arial" w:cs="Arial"/>
          <w:b/>
          <w:sz w:val="20"/>
          <w:szCs w:val="20"/>
        </w:rPr>
        <w:t xml:space="preserve">, </w:t>
      </w:r>
      <w:r w:rsidR="00BC10F0" w:rsidRPr="008466A0">
        <w:rPr>
          <w:rFonts w:ascii="Arial" w:hAnsi="Arial" w:cs="Arial"/>
          <w:sz w:val="20"/>
          <w:szCs w:val="20"/>
        </w:rPr>
        <w:t>altresì di:</w:t>
      </w:r>
    </w:p>
    <w:p w14:paraId="0B0EE303" w14:textId="728F93B4" w:rsidR="002E6A83" w:rsidRPr="008466A0" w:rsidRDefault="00CB055F" w:rsidP="00014955">
      <w:pPr>
        <w:pStyle w:val="Paragrafoelenco"/>
        <w:numPr>
          <w:ilvl w:val="0"/>
          <w:numId w:val="2"/>
        </w:numPr>
        <w:spacing w:after="0" w:line="300" w:lineRule="exact"/>
        <w:jc w:val="both"/>
        <w:rPr>
          <w:rFonts w:ascii="Arial" w:hAnsi="Arial" w:cs="Arial"/>
          <w:sz w:val="20"/>
          <w:szCs w:val="20"/>
        </w:rPr>
      </w:pPr>
      <w:r w:rsidRPr="008466A0">
        <w:rPr>
          <w:rFonts w:ascii="Arial" w:hAnsi="Arial" w:cs="Arial"/>
          <w:sz w:val="20"/>
          <w:szCs w:val="20"/>
        </w:rPr>
        <w:t xml:space="preserve">accettare, </w:t>
      </w:r>
      <w:r w:rsidR="005C0EC6" w:rsidRPr="008466A0">
        <w:rPr>
          <w:rFonts w:ascii="Arial" w:hAnsi="Arial" w:cs="Arial"/>
          <w:sz w:val="20"/>
          <w:szCs w:val="20"/>
        </w:rPr>
        <w:t>i requisiti particolari per l’esecuzione del contratto previst</w:t>
      </w:r>
      <w:r w:rsidR="00BC10F0" w:rsidRPr="008466A0">
        <w:rPr>
          <w:rFonts w:ascii="Arial" w:hAnsi="Arial" w:cs="Arial"/>
          <w:sz w:val="20"/>
          <w:szCs w:val="20"/>
        </w:rPr>
        <w:t>i</w:t>
      </w:r>
      <w:r w:rsidR="005C0EC6" w:rsidRPr="008466A0">
        <w:rPr>
          <w:rFonts w:ascii="Arial" w:hAnsi="Arial" w:cs="Arial"/>
          <w:sz w:val="20"/>
          <w:szCs w:val="20"/>
        </w:rPr>
        <w:t xml:space="preserve"> nel</w:t>
      </w:r>
      <w:r w:rsidR="00772516" w:rsidRPr="008466A0">
        <w:rPr>
          <w:rFonts w:ascii="Arial" w:hAnsi="Arial" w:cs="Arial"/>
          <w:sz w:val="20"/>
          <w:szCs w:val="20"/>
        </w:rPr>
        <w:t>la documentazione</w:t>
      </w:r>
      <w:r w:rsidR="00BA46B3" w:rsidRPr="008466A0">
        <w:rPr>
          <w:rFonts w:ascii="Arial" w:hAnsi="Arial" w:cs="Arial"/>
          <w:sz w:val="20"/>
          <w:szCs w:val="20"/>
        </w:rPr>
        <w:t xml:space="preserve"> </w:t>
      </w:r>
      <w:r w:rsidR="005C0EC6" w:rsidRPr="008466A0">
        <w:rPr>
          <w:rFonts w:ascii="Arial" w:hAnsi="Arial" w:cs="Arial"/>
          <w:sz w:val="20"/>
          <w:szCs w:val="20"/>
        </w:rPr>
        <w:t xml:space="preserve">di gara </w:t>
      </w:r>
      <w:r w:rsidRPr="008466A0">
        <w:rPr>
          <w:rFonts w:ascii="Arial" w:hAnsi="Arial" w:cs="Arial"/>
          <w:sz w:val="20"/>
          <w:szCs w:val="20"/>
        </w:rPr>
        <w:t>ai sensi dell’articolo 1</w:t>
      </w:r>
      <w:r w:rsidR="005C0EC6" w:rsidRPr="008466A0">
        <w:rPr>
          <w:rFonts w:ascii="Arial" w:hAnsi="Arial" w:cs="Arial"/>
          <w:sz w:val="20"/>
          <w:szCs w:val="20"/>
        </w:rPr>
        <w:t>13,</w:t>
      </w:r>
      <w:r w:rsidRPr="008466A0">
        <w:rPr>
          <w:rFonts w:ascii="Arial" w:hAnsi="Arial" w:cs="Arial"/>
          <w:sz w:val="20"/>
          <w:szCs w:val="20"/>
        </w:rPr>
        <w:t xml:space="preserve"> comma 2 del </w:t>
      </w:r>
      <w:r w:rsidR="00ED4A7C" w:rsidRPr="008466A0">
        <w:rPr>
          <w:rFonts w:ascii="Arial" w:hAnsi="Arial" w:cs="Arial"/>
          <w:sz w:val="20"/>
          <w:szCs w:val="20"/>
        </w:rPr>
        <w:t>Codice</w:t>
      </w:r>
      <w:r w:rsidRPr="008466A0">
        <w:rPr>
          <w:rFonts w:ascii="Arial" w:hAnsi="Arial" w:cs="Arial"/>
          <w:sz w:val="20"/>
          <w:szCs w:val="20"/>
        </w:rPr>
        <w:t>,</w:t>
      </w:r>
      <w:r w:rsidR="005C0EC6" w:rsidRPr="008466A0">
        <w:rPr>
          <w:rFonts w:ascii="Arial" w:hAnsi="Arial" w:cs="Arial"/>
          <w:sz w:val="20"/>
          <w:szCs w:val="20"/>
        </w:rPr>
        <w:t xml:space="preserve"> </w:t>
      </w:r>
      <w:r w:rsidR="00BC10F0" w:rsidRPr="008466A0">
        <w:rPr>
          <w:rFonts w:ascii="Arial" w:hAnsi="Arial" w:cs="Arial"/>
          <w:sz w:val="20"/>
          <w:szCs w:val="20"/>
        </w:rPr>
        <w:t xml:space="preserve">in </w:t>
      </w:r>
      <w:r w:rsidR="005C0EC6" w:rsidRPr="008466A0">
        <w:rPr>
          <w:rFonts w:ascii="Arial" w:hAnsi="Arial" w:cs="Arial"/>
          <w:sz w:val="20"/>
          <w:szCs w:val="20"/>
        </w:rPr>
        <w:t>caso di aggiudicazione</w:t>
      </w:r>
      <w:r w:rsidR="00984AC4" w:rsidRPr="008466A0">
        <w:rPr>
          <w:rFonts w:ascii="Arial" w:hAnsi="Arial" w:cs="Arial"/>
          <w:sz w:val="20"/>
          <w:szCs w:val="20"/>
        </w:rPr>
        <w:t xml:space="preserve">; </w:t>
      </w:r>
    </w:p>
    <w:p w14:paraId="17E77DAF" w14:textId="6D6F623C" w:rsidR="00984AC4" w:rsidRPr="008466A0" w:rsidRDefault="00FC50FD" w:rsidP="00014955">
      <w:pPr>
        <w:pStyle w:val="Paragrafoelenco"/>
        <w:numPr>
          <w:ilvl w:val="0"/>
          <w:numId w:val="2"/>
        </w:numPr>
        <w:spacing w:after="0" w:line="300" w:lineRule="exact"/>
        <w:jc w:val="both"/>
        <w:rPr>
          <w:rFonts w:ascii="Arial" w:hAnsi="Arial" w:cs="Arial"/>
          <w:i/>
          <w:sz w:val="20"/>
          <w:szCs w:val="20"/>
        </w:rPr>
      </w:pPr>
      <w:r w:rsidRPr="008466A0">
        <w:rPr>
          <w:rFonts w:ascii="Arial" w:hAnsi="Arial" w:cs="Arial"/>
          <w:bCs/>
          <w:i/>
          <w:sz w:val="20"/>
          <w:szCs w:val="20"/>
        </w:rPr>
        <w:t>(solo per gli operatori economici non residenti e privi di stabile organizzazione in Italia)</w:t>
      </w:r>
      <w:r w:rsidR="00984AC4" w:rsidRPr="008466A0">
        <w:rPr>
          <w:rFonts w:ascii="Arial" w:hAnsi="Arial" w:cs="Arial"/>
          <w:bCs/>
          <w:i/>
          <w:sz w:val="20"/>
          <w:szCs w:val="20"/>
        </w:rPr>
        <w:t xml:space="preserve"> </w:t>
      </w:r>
      <w:r w:rsidRPr="008466A0">
        <w:rPr>
          <w:rFonts w:ascii="Arial" w:hAnsi="Arial" w:cs="Arial"/>
          <w:sz w:val="20"/>
          <w:szCs w:val="20"/>
        </w:rPr>
        <w:t xml:space="preserve">uniformarsi, in caso di aggiudicazione, alla disciplina di cui agli articoli 17, comma 2, e 53, </w:t>
      </w:r>
      <w:r w:rsidR="00292564" w:rsidRPr="008466A0">
        <w:rPr>
          <w:rFonts w:ascii="Arial" w:hAnsi="Arial" w:cs="Arial"/>
          <w:sz w:val="20"/>
          <w:szCs w:val="20"/>
        </w:rPr>
        <w:t>comma 3 del D.P.R. 633/1972 e</w:t>
      </w:r>
      <w:r w:rsidRPr="008466A0">
        <w:rPr>
          <w:rFonts w:ascii="Arial" w:hAnsi="Arial" w:cs="Arial"/>
          <w:sz w:val="20"/>
          <w:szCs w:val="20"/>
        </w:rPr>
        <w:t xml:space="preserve"> comunicare alla stazione appaltante la nomina del proprio rappresentante fiscale, nelle forme di legge</w:t>
      </w:r>
      <w:r w:rsidR="00984AC4" w:rsidRPr="008466A0">
        <w:rPr>
          <w:rFonts w:ascii="Arial" w:hAnsi="Arial" w:cs="Arial"/>
          <w:sz w:val="20"/>
          <w:szCs w:val="20"/>
        </w:rPr>
        <w:t xml:space="preserve">; </w:t>
      </w:r>
    </w:p>
    <w:p w14:paraId="04711258" w14:textId="41FEAE78" w:rsidR="00984AC4" w:rsidRPr="008466A0" w:rsidRDefault="00C312DE" w:rsidP="00014955">
      <w:pPr>
        <w:pStyle w:val="Paragrafoelenco"/>
        <w:numPr>
          <w:ilvl w:val="0"/>
          <w:numId w:val="2"/>
        </w:numPr>
        <w:spacing w:after="0" w:line="300" w:lineRule="exact"/>
        <w:jc w:val="both"/>
        <w:rPr>
          <w:rFonts w:ascii="Arial" w:hAnsi="Arial" w:cs="Arial"/>
          <w:bCs/>
          <w:i/>
          <w:sz w:val="20"/>
          <w:szCs w:val="20"/>
        </w:rPr>
      </w:pPr>
      <w:r w:rsidRPr="008466A0">
        <w:rPr>
          <w:rFonts w:ascii="Arial" w:hAnsi="Arial" w:cs="Arial"/>
          <w:sz w:val="20"/>
          <w:szCs w:val="20"/>
        </w:rPr>
        <w:lastRenderedPageBreak/>
        <w:t>di aver preso visione e di accettare, senza condizione o riserva alcuna, i chiarimenti (quesiti/risposte) resi disponibili mediante la piattaforma</w:t>
      </w:r>
      <w:r w:rsidR="004F5263" w:rsidRPr="008466A0">
        <w:rPr>
          <w:rFonts w:ascii="Arial" w:hAnsi="Arial" w:cs="Arial"/>
          <w:sz w:val="20"/>
          <w:szCs w:val="20"/>
        </w:rPr>
        <w:t>;</w:t>
      </w:r>
    </w:p>
    <w:p w14:paraId="3AB97D82" w14:textId="3DEB45BA" w:rsidR="00984AC4" w:rsidRPr="008466A0" w:rsidRDefault="00984AC4" w:rsidP="00014955">
      <w:pPr>
        <w:pStyle w:val="Numeroelenco"/>
        <w:numPr>
          <w:ilvl w:val="0"/>
          <w:numId w:val="2"/>
        </w:numPr>
        <w:tabs>
          <w:tab w:val="left" w:pos="284"/>
        </w:tabs>
        <w:rPr>
          <w:rFonts w:ascii="Arial" w:hAnsi="Arial" w:cs="Arial"/>
        </w:rPr>
      </w:pPr>
      <w:r w:rsidRPr="008466A0">
        <w:rPr>
          <w:rFonts w:ascii="Arial" w:hAnsi="Arial" w:cs="Arial"/>
        </w:rPr>
        <w:t xml:space="preserve">di essere in possesso dei requisiti di idoneità tecnico professionale di cui all’art. 26, comma 1, lett. a), del </w:t>
      </w:r>
      <w:proofErr w:type="spellStart"/>
      <w:r w:rsidRPr="008466A0">
        <w:rPr>
          <w:rFonts w:ascii="Arial" w:hAnsi="Arial" w:cs="Arial"/>
        </w:rPr>
        <w:t>D.Lgs.</w:t>
      </w:r>
      <w:proofErr w:type="spellEnd"/>
      <w:r w:rsidRPr="008466A0">
        <w:rPr>
          <w:rFonts w:ascii="Arial" w:hAnsi="Arial" w:cs="Arial"/>
        </w:rPr>
        <w:t xml:space="preserve"> 81/08 e </w:t>
      </w:r>
      <w:proofErr w:type="spellStart"/>
      <w:r w:rsidRPr="008466A0">
        <w:rPr>
          <w:rFonts w:ascii="Arial" w:hAnsi="Arial" w:cs="Arial"/>
        </w:rPr>
        <w:t>s.m.i</w:t>
      </w:r>
      <w:proofErr w:type="spellEnd"/>
      <w:r w:rsidRPr="008466A0">
        <w:rPr>
          <w:rFonts w:ascii="Arial" w:hAnsi="Arial" w:cs="Arial"/>
        </w:rPr>
        <w:t xml:space="preserve"> per l’esecuzi</w:t>
      </w:r>
      <w:r w:rsidR="00F70BB9" w:rsidRPr="008466A0">
        <w:rPr>
          <w:rFonts w:ascii="Arial" w:hAnsi="Arial" w:cs="Arial"/>
        </w:rPr>
        <w:t>one delle attività contrattuali</w:t>
      </w:r>
      <w:r w:rsidRPr="008466A0">
        <w:rPr>
          <w:rFonts w:ascii="Arial" w:hAnsi="Arial" w:cs="Arial"/>
        </w:rPr>
        <w:t>;</w:t>
      </w:r>
    </w:p>
    <w:p w14:paraId="7887D05C" w14:textId="18E72F01" w:rsidR="004F5263" w:rsidRPr="008466A0" w:rsidRDefault="00984AC4" w:rsidP="00014955">
      <w:pPr>
        <w:pStyle w:val="Numeroelenco"/>
        <w:numPr>
          <w:ilvl w:val="0"/>
          <w:numId w:val="2"/>
        </w:numPr>
        <w:tabs>
          <w:tab w:val="left" w:pos="284"/>
        </w:tabs>
        <w:rPr>
          <w:rFonts w:ascii="Arial" w:hAnsi="Arial" w:cs="Arial"/>
        </w:rPr>
      </w:pPr>
      <w:r w:rsidRPr="008466A0">
        <w:rPr>
          <w:rFonts w:ascii="Arial" w:hAnsi="Arial" w:cs="Arial"/>
        </w:rPr>
        <w:t>di essere a conoscenza che la Consip S.p.A. si riserva il diritto di procedere verifiche, anche a campione, in ordine alla</w:t>
      </w:r>
      <w:r w:rsidR="00341365" w:rsidRPr="008466A0">
        <w:rPr>
          <w:rFonts w:ascii="Arial" w:hAnsi="Arial" w:cs="Arial"/>
        </w:rPr>
        <w:t xml:space="preserve"> veridicità delle dichiarazioni.</w:t>
      </w:r>
    </w:p>
    <w:p w14:paraId="6AA1CE9E" w14:textId="13F2E00C" w:rsidR="00EE2F3C" w:rsidRPr="009B0F90" w:rsidRDefault="00EE2F3C" w:rsidP="00ED1C97">
      <w:pPr>
        <w:pStyle w:val="Numeroelenco"/>
        <w:numPr>
          <w:ilvl w:val="0"/>
          <w:numId w:val="0"/>
        </w:numPr>
        <w:tabs>
          <w:tab w:val="left" w:pos="284"/>
        </w:tabs>
        <w:ind w:left="720"/>
        <w:rPr>
          <w:rFonts w:ascii="Arial" w:hAnsi="Arial" w:cs="Arial"/>
          <w:szCs w:val="20"/>
        </w:rPr>
      </w:pPr>
      <w:r w:rsidRPr="006A4BD6">
        <w:rPr>
          <w:rFonts w:ascii="Arial" w:hAnsi="Arial" w:cs="Arial"/>
          <w:b/>
          <w:szCs w:val="20"/>
        </w:rPr>
        <w:t>▪ DICHIARA</w:t>
      </w:r>
      <w:r w:rsidRPr="006A4BD6">
        <w:rPr>
          <w:rFonts w:ascii="Arial" w:hAnsi="Arial" w:cs="Arial"/>
          <w:szCs w:val="20"/>
        </w:rPr>
        <w:t>:</w:t>
      </w:r>
    </w:p>
    <w:p w14:paraId="5C807164" w14:textId="7C3E7706" w:rsidR="00EE2F3C" w:rsidRPr="006A4BD6" w:rsidRDefault="00EE2F3C" w:rsidP="00EE2F3C">
      <w:pPr>
        <w:pStyle w:val="Paragrafoelenco"/>
        <w:spacing w:before="60" w:after="60" w:line="300" w:lineRule="exact"/>
        <w:ind w:left="1004"/>
        <w:jc w:val="both"/>
        <w:rPr>
          <w:rFonts w:ascii="Arial" w:hAnsi="Arial" w:cs="Arial"/>
          <w:b/>
          <w:i/>
          <w:sz w:val="20"/>
          <w:szCs w:val="20"/>
        </w:rPr>
      </w:pPr>
      <w:r w:rsidRPr="006A4BD6">
        <w:rPr>
          <w:rFonts w:ascii="Arial" w:hAnsi="Arial" w:cs="Arial"/>
          <w:sz w:val="20"/>
          <w:szCs w:val="20"/>
        </w:rPr>
        <w:t xml:space="preserve">□ </w:t>
      </w:r>
      <w:r w:rsidRPr="006A4BD6">
        <w:rPr>
          <w:rFonts w:ascii="Arial" w:hAnsi="Arial" w:cs="Arial"/>
          <w:sz w:val="20"/>
          <w:szCs w:val="20"/>
        </w:rPr>
        <w:tab/>
        <w:t xml:space="preserve">la sussistenza </w:t>
      </w:r>
      <w:r w:rsidRPr="006A4BD6">
        <w:rPr>
          <w:rFonts w:ascii="Arial" w:hAnsi="Arial" w:cs="Arial"/>
          <w:b/>
          <w:i/>
          <w:sz w:val="20"/>
          <w:szCs w:val="20"/>
        </w:rPr>
        <w:t xml:space="preserve">o </w:t>
      </w:r>
    </w:p>
    <w:p w14:paraId="468AFC0B" w14:textId="2EDE619C" w:rsidR="00EE2F3C" w:rsidRPr="009B0F90" w:rsidRDefault="00EE2F3C" w:rsidP="00EE2F3C">
      <w:pPr>
        <w:pStyle w:val="Paragrafoelenco"/>
        <w:spacing w:before="60" w:after="60" w:line="300" w:lineRule="exact"/>
        <w:ind w:left="1004"/>
        <w:jc w:val="both"/>
        <w:rPr>
          <w:rFonts w:ascii="Arial" w:hAnsi="Arial" w:cs="Arial"/>
          <w:b/>
          <w:i/>
          <w:sz w:val="20"/>
          <w:szCs w:val="20"/>
        </w:rPr>
      </w:pPr>
      <w:r w:rsidRPr="006A4BD6">
        <w:rPr>
          <w:rFonts w:ascii="Arial" w:hAnsi="Arial" w:cs="Arial"/>
          <w:sz w:val="20"/>
          <w:szCs w:val="20"/>
        </w:rPr>
        <w:t xml:space="preserve">□ </w:t>
      </w:r>
      <w:r w:rsidRPr="006A4BD6">
        <w:rPr>
          <w:rFonts w:ascii="Arial" w:hAnsi="Arial" w:cs="Arial"/>
          <w:sz w:val="20"/>
          <w:szCs w:val="20"/>
        </w:rPr>
        <w:tab/>
      </w:r>
      <w:r w:rsidRPr="006A4BD6">
        <w:rPr>
          <w:rFonts w:ascii="Arial" w:hAnsi="Arial" w:cs="Arial"/>
          <w:bCs/>
          <w:iCs/>
          <w:sz w:val="20"/>
          <w:szCs w:val="20"/>
        </w:rPr>
        <w:t>la</w:t>
      </w:r>
      <w:r w:rsidRPr="006A4BD6">
        <w:rPr>
          <w:rFonts w:ascii="Arial" w:hAnsi="Arial" w:cs="Arial"/>
          <w:b/>
          <w:i/>
          <w:sz w:val="20"/>
          <w:szCs w:val="20"/>
        </w:rPr>
        <w:t xml:space="preserve"> </w:t>
      </w:r>
      <w:r w:rsidRPr="006A4BD6">
        <w:rPr>
          <w:rFonts w:ascii="Arial" w:hAnsi="Arial" w:cs="Arial"/>
          <w:sz w:val="20"/>
          <w:szCs w:val="20"/>
        </w:rPr>
        <w:t>non sussistenza</w:t>
      </w:r>
    </w:p>
    <w:p w14:paraId="5CF40F5B" w14:textId="28837FE8" w:rsidR="00EE2F3C" w:rsidRPr="009B0F90" w:rsidRDefault="00EE2F3C" w:rsidP="00EE2F3C">
      <w:pPr>
        <w:pStyle w:val="Paragrafoelenco"/>
        <w:spacing w:before="60" w:after="60" w:line="300" w:lineRule="exact"/>
        <w:ind w:left="1004"/>
        <w:jc w:val="both"/>
        <w:rPr>
          <w:rFonts w:ascii="Arial" w:hAnsi="Arial" w:cs="Arial"/>
          <w:bCs/>
          <w:i/>
          <w:sz w:val="20"/>
          <w:szCs w:val="20"/>
        </w:rPr>
      </w:pPr>
      <w:r w:rsidRPr="009B0F90">
        <w:rPr>
          <w:rFonts w:ascii="Arial" w:hAnsi="Arial" w:cs="Arial"/>
          <w:b/>
          <w:sz w:val="20"/>
          <w:szCs w:val="20"/>
        </w:rPr>
        <w:t xml:space="preserve"> </w:t>
      </w:r>
      <w:r w:rsidRPr="009B0F90">
        <w:rPr>
          <w:rFonts w:ascii="Arial" w:hAnsi="Arial" w:cs="Arial"/>
          <w:sz w:val="20"/>
          <w:szCs w:val="20"/>
        </w:rPr>
        <w:t>di possibili conflitti di interesse rispetto ai soggetti che intervengono nella procedura di gara conoscibili al momento della</w:t>
      </w:r>
      <w:r w:rsidRPr="00D03AFD">
        <w:rPr>
          <w:rFonts w:ascii="Arial" w:hAnsi="Arial" w:cs="Arial"/>
          <w:sz w:val="20"/>
          <w:szCs w:val="20"/>
        </w:rPr>
        <w:t xml:space="preserve"> presentazione dell’offerta mediante consultazione sul profilo del </w:t>
      </w:r>
      <w:r w:rsidRPr="009B0F90">
        <w:rPr>
          <w:rFonts w:ascii="Arial" w:hAnsi="Arial" w:cs="Arial"/>
          <w:sz w:val="20"/>
          <w:szCs w:val="20"/>
        </w:rPr>
        <w:t>committente</w:t>
      </w:r>
      <w:r w:rsidRPr="009B0F90">
        <w:rPr>
          <w:rStyle w:val="Rimandonotaapidipagina"/>
          <w:rFonts w:ascii="Arial" w:hAnsi="Arial" w:cs="Arial"/>
          <w:sz w:val="20"/>
          <w:szCs w:val="20"/>
        </w:rPr>
        <w:footnoteReference w:id="3"/>
      </w:r>
      <w:r w:rsidRPr="009B0F90">
        <w:rPr>
          <w:rFonts w:ascii="Arial" w:hAnsi="Arial" w:cs="Arial"/>
          <w:sz w:val="20"/>
          <w:szCs w:val="20"/>
        </w:rPr>
        <w:t xml:space="preserve"> fornendo in caso di sussistenza, gli elementi utili a consentire la valutazione della stazione appaltante;</w:t>
      </w:r>
    </w:p>
    <w:p w14:paraId="13031517" w14:textId="0907B51C" w:rsidR="00155546" w:rsidRPr="00D834D1" w:rsidRDefault="000036E0" w:rsidP="00D834D1">
      <w:pPr>
        <w:pStyle w:val="Paragrafoelenco"/>
        <w:numPr>
          <w:ilvl w:val="0"/>
          <w:numId w:val="2"/>
        </w:numPr>
        <w:spacing w:before="60" w:after="60" w:line="300" w:lineRule="exact"/>
        <w:jc w:val="both"/>
        <w:rPr>
          <w:rFonts w:ascii="Arial" w:hAnsi="Arial" w:cs="Arial"/>
          <w:i/>
          <w:sz w:val="20"/>
          <w:szCs w:val="20"/>
        </w:rPr>
      </w:pPr>
      <w:r w:rsidRPr="006A4BD6">
        <w:rPr>
          <w:rFonts w:ascii="Arial" w:eastAsia="Times New Roman" w:hAnsi="Arial" w:cs="Arial"/>
          <w:b/>
          <w:kern w:val="2"/>
          <w:sz w:val="20"/>
          <w:szCs w:val="20"/>
          <w:lang w:eastAsia="it-IT"/>
        </w:rPr>
        <w:t xml:space="preserve">▪ </w:t>
      </w:r>
      <w:r w:rsidR="00EE2F3C" w:rsidRPr="009B0F90">
        <w:rPr>
          <w:rFonts w:ascii="Arial" w:hAnsi="Arial" w:cs="Arial"/>
          <w:b/>
          <w:szCs w:val="20"/>
        </w:rPr>
        <w:t>SI IMPEGNA</w:t>
      </w:r>
      <w:r w:rsidR="00EE2F3C" w:rsidRPr="009B0F90">
        <w:rPr>
          <w:rFonts w:ascii="Arial" w:hAnsi="Arial" w:cs="Arial"/>
          <w:szCs w:val="20"/>
        </w:rPr>
        <w:t xml:space="preserve"> a dichiarare la sussistenza di possibili</w:t>
      </w:r>
      <w:r w:rsidR="00EE2F3C" w:rsidRPr="00D03AFD">
        <w:rPr>
          <w:rFonts w:ascii="Arial" w:hAnsi="Arial" w:cs="Arial"/>
          <w:szCs w:val="20"/>
        </w:rPr>
        <w:t xml:space="preserve"> futuri conflitti di interesse rispetto ai commissari di gara e/o agli altri soggetti che intervengono nella procedura di gara successivamente alla presentazione dell’offerta, fornendo gli elementi utili a consentire la valutazione della stazione appaltante;</w:t>
      </w:r>
      <w:r w:rsidR="00155546" w:rsidRPr="00D834D1">
        <w:rPr>
          <w:rFonts w:ascii="Arial" w:hAnsi="Arial" w:cs="Arial"/>
          <w:b/>
          <w:i/>
          <w:sz w:val="20"/>
          <w:szCs w:val="20"/>
          <w:highlight w:val="lightGray"/>
        </w:rPr>
        <w:t>(NB: In caso di partecipazione in forma associata</w:t>
      </w:r>
      <w:r w:rsidR="00155546" w:rsidRPr="00D834D1">
        <w:rPr>
          <w:rFonts w:ascii="Arial" w:hAnsi="Arial" w:cs="Arial"/>
          <w:i/>
          <w:sz w:val="20"/>
          <w:szCs w:val="20"/>
          <w:highlight w:val="lightGray"/>
        </w:rPr>
        <w:t>, le dichiarazioni di cui sopra devono essere rese da tutti i membri del RTI/Consorzio ordinario costituiti e costituendi e dalle consorziate esecutrici dei consorzi non necessari)</w:t>
      </w:r>
    </w:p>
    <w:p w14:paraId="784CBD3D" w14:textId="4F96255D" w:rsidR="00155546" w:rsidRPr="00D834D1" w:rsidRDefault="00155546" w:rsidP="00014955">
      <w:pPr>
        <w:pStyle w:val="Paragrafoelenco"/>
        <w:numPr>
          <w:ilvl w:val="0"/>
          <w:numId w:val="2"/>
        </w:numPr>
        <w:spacing w:before="60" w:after="60" w:line="300" w:lineRule="exact"/>
        <w:jc w:val="both"/>
        <w:rPr>
          <w:rFonts w:ascii="Arial" w:hAnsi="Arial" w:cs="Arial"/>
          <w:sz w:val="20"/>
          <w:szCs w:val="20"/>
        </w:rPr>
      </w:pPr>
      <w:r w:rsidRPr="00D834D1">
        <w:rPr>
          <w:rFonts w:ascii="Arial" w:hAnsi="Arial" w:cs="Arial"/>
          <w:b/>
          <w:sz w:val="20"/>
          <w:szCs w:val="20"/>
        </w:rPr>
        <w:t>SI IMPEGNA</w:t>
      </w:r>
      <w:r w:rsidR="00D834D1" w:rsidRPr="006A4BD6">
        <w:rPr>
          <w:rFonts w:ascii="Arial" w:hAnsi="Arial" w:cs="Arial"/>
          <w:sz w:val="20"/>
          <w:szCs w:val="20"/>
        </w:rPr>
        <w:t xml:space="preserve"> </w:t>
      </w:r>
      <w:proofErr w:type="gramStart"/>
      <w:r w:rsidR="00EE0785" w:rsidRPr="006A4BD6">
        <w:rPr>
          <w:rFonts w:ascii="Arial" w:hAnsi="Arial" w:cs="Arial"/>
          <w:sz w:val="20"/>
          <w:szCs w:val="20"/>
        </w:rPr>
        <w:t>ad</w:t>
      </w:r>
      <w:proofErr w:type="gramEnd"/>
      <w:r w:rsidR="00EE0785" w:rsidRPr="006A4BD6">
        <w:rPr>
          <w:rFonts w:ascii="Arial" w:hAnsi="Arial" w:cs="Arial"/>
          <w:sz w:val="20"/>
          <w:szCs w:val="20"/>
        </w:rPr>
        <w:t xml:space="preserve"> adempiere, in caso di aggiudicazione, agli obblighi di tracciabilità dei flussi finanziari ai sensi della Legge 13 agosto 2010 n. 136. in caso di aggiudicazione, </w:t>
      </w:r>
      <w:proofErr w:type="gramStart"/>
      <w:r w:rsidR="00EE0785" w:rsidRPr="006A4BD6">
        <w:rPr>
          <w:rFonts w:ascii="Arial" w:hAnsi="Arial" w:cs="Arial"/>
          <w:sz w:val="20"/>
          <w:szCs w:val="20"/>
        </w:rPr>
        <w:t>ad</w:t>
      </w:r>
      <w:proofErr w:type="gramEnd"/>
      <w:r w:rsidR="00EE0785" w:rsidRPr="006A4BD6">
        <w:rPr>
          <w:rFonts w:ascii="Arial" w:hAnsi="Arial" w:cs="Arial"/>
          <w:sz w:val="20"/>
          <w:szCs w:val="20"/>
        </w:rPr>
        <w:t xml:space="preserve"> adempiere agli obblighi di tracciabilità dei flussi finanziari ai sensi della Legge 13 agosto 2010 n. 136, così come individuati nella determinazione Anac n.4 del 7 luglio 2011, come da ultimo aggiornata dalla delibera n. 585 del 19 dicembre 2023, anche nei confronti dei subappaltatori e dei subcontraenti della filiera delle imprese.</w:t>
      </w:r>
    </w:p>
    <w:p w14:paraId="3304BB9B" w14:textId="77777777" w:rsidR="00155546" w:rsidRPr="008466A0" w:rsidRDefault="00155546" w:rsidP="00014955">
      <w:pPr>
        <w:pStyle w:val="Paragrafoelenco"/>
        <w:numPr>
          <w:ilvl w:val="0"/>
          <w:numId w:val="2"/>
        </w:numPr>
        <w:spacing w:before="60" w:after="60" w:line="300" w:lineRule="exact"/>
        <w:jc w:val="both"/>
        <w:rPr>
          <w:rFonts w:ascii="Arial" w:hAnsi="Arial" w:cs="Arial"/>
          <w:i/>
          <w:sz w:val="20"/>
          <w:szCs w:val="20"/>
        </w:rPr>
      </w:pPr>
      <w:r w:rsidRPr="008466A0">
        <w:rPr>
          <w:rFonts w:ascii="Arial" w:hAnsi="Arial" w:cs="Arial"/>
          <w:b/>
          <w:i/>
          <w:sz w:val="20"/>
          <w:szCs w:val="20"/>
          <w:highlight w:val="lightGray"/>
        </w:rPr>
        <w:t>(NB: In caso di partecipazione in forma associata</w:t>
      </w:r>
      <w:r w:rsidRPr="008466A0">
        <w:rPr>
          <w:rFonts w:ascii="Arial" w:hAnsi="Arial" w:cs="Arial"/>
          <w:i/>
          <w:sz w:val="20"/>
          <w:szCs w:val="20"/>
          <w:highlight w:val="lightGray"/>
        </w:rPr>
        <w:t>, la suddetta dichiarazione deve essere resa da tutti i membri del RTI/Consorzio ordinario costituiti e costituendi)</w:t>
      </w:r>
    </w:p>
    <w:p w14:paraId="7CBA52B0" w14:textId="77777777" w:rsidR="00155546" w:rsidRPr="008466A0" w:rsidRDefault="00155546" w:rsidP="008466A0">
      <w:pPr>
        <w:pStyle w:val="Numeroelenco"/>
        <w:numPr>
          <w:ilvl w:val="0"/>
          <w:numId w:val="0"/>
        </w:numPr>
        <w:tabs>
          <w:tab w:val="left" w:pos="284"/>
        </w:tabs>
        <w:ind w:left="720"/>
        <w:rPr>
          <w:rFonts w:ascii="Arial" w:hAnsi="Arial" w:cs="Arial"/>
        </w:rPr>
      </w:pPr>
    </w:p>
    <w:p w14:paraId="3A38E5CE" w14:textId="3D934A03" w:rsidR="00C72494" w:rsidRPr="008466A0" w:rsidRDefault="00A41A32" w:rsidP="00014955">
      <w:pPr>
        <w:pStyle w:val="Paragrafoelenco"/>
        <w:numPr>
          <w:ilvl w:val="0"/>
          <w:numId w:val="1"/>
        </w:numPr>
        <w:spacing w:after="0" w:line="300" w:lineRule="exact"/>
        <w:jc w:val="both"/>
        <w:rPr>
          <w:rFonts w:ascii="Arial" w:hAnsi="Arial" w:cs="Arial"/>
          <w:b/>
          <w:bCs/>
          <w:color w:val="4472C4" w:themeColor="accent5"/>
          <w:sz w:val="20"/>
          <w:szCs w:val="20"/>
        </w:rPr>
      </w:pPr>
      <w:r w:rsidRPr="008466A0">
        <w:rPr>
          <w:rFonts w:ascii="Arial" w:hAnsi="Arial" w:cs="Arial"/>
          <w:b/>
          <w:bCs/>
          <w:sz w:val="20"/>
          <w:szCs w:val="20"/>
        </w:rPr>
        <w:t>A</w:t>
      </w:r>
      <w:r w:rsidR="00C72494" w:rsidRPr="008466A0">
        <w:rPr>
          <w:rFonts w:ascii="Arial" w:hAnsi="Arial" w:cs="Arial"/>
          <w:b/>
          <w:bCs/>
          <w:sz w:val="20"/>
          <w:szCs w:val="20"/>
        </w:rPr>
        <w:t>utorizzazioni</w:t>
      </w:r>
      <w:r w:rsidRPr="008466A0">
        <w:rPr>
          <w:rFonts w:ascii="Arial" w:hAnsi="Arial" w:cs="Arial"/>
          <w:b/>
          <w:bCs/>
          <w:sz w:val="20"/>
          <w:szCs w:val="20"/>
        </w:rPr>
        <w:t xml:space="preserve"> e ulteriori dichiarazioni ai fini dell’accesso, delle comunicazioni e del trattamento dei dati</w:t>
      </w:r>
    </w:p>
    <w:p w14:paraId="0BC46164" w14:textId="77777777" w:rsidR="00C4759B" w:rsidRPr="008466A0" w:rsidRDefault="00C4759B" w:rsidP="008466A0">
      <w:pPr>
        <w:pStyle w:val="Paragrafoelenco"/>
        <w:spacing w:after="0" w:line="300" w:lineRule="exact"/>
        <w:jc w:val="both"/>
        <w:rPr>
          <w:rFonts w:ascii="Arial" w:hAnsi="Arial" w:cs="Arial"/>
          <w:sz w:val="20"/>
          <w:szCs w:val="20"/>
        </w:rPr>
      </w:pPr>
    </w:p>
    <w:p w14:paraId="6C008CA4" w14:textId="77777777" w:rsidR="00155546" w:rsidRDefault="00155546" w:rsidP="00014955">
      <w:pPr>
        <w:pStyle w:val="Paragrafoelenco"/>
        <w:numPr>
          <w:ilvl w:val="0"/>
          <w:numId w:val="2"/>
        </w:numPr>
        <w:spacing w:line="300" w:lineRule="exact"/>
        <w:jc w:val="both"/>
        <w:rPr>
          <w:rFonts w:ascii="Arial" w:hAnsi="Arial" w:cs="Arial"/>
          <w:sz w:val="20"/>
          <w:szCs w:val="20"/>
        </w:rPr>
      </w:pPr>
      <w:r w:rsidRPr="008466A0">
        <w:rPr>
          <w:rFonts w:ascii="Arial" w:hAnsi="Arial" w:cs="Arial"/>
          <w:b/>
          <w:sz w:val="20"/>
          <w:szCs w:val="20"/>
        </w:rPr>
        <w:t>DICHIARA</w:t>
      </w:r>
      <w:r w:rsidRPr="008466A0">
        <w:rPr>
          <w:rFonts w:ascii="Arial" w:hAnsi="Arial" w:cs="Arial"/>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1030CC84" w14:textId="77777777" w:rsidR="00D32B07" w:rsidRPr="006A4BD6" w:rsidRDefault="00D32B07" w:rsidP="00D32B07">
      <w:pPr>
        <w:pStyle w:val="Paragrafoelenco"/>
        <w:spacing w:line="240" w:lineRule="auto"/>
        <w:jc w:val="both"/>
        <w:rPr>
          <w:rFonts w:ascii="Arial" w:hAnsi="Arial" w:cs="Arial"/>
          <w:i/>
          <w:sz w:val="20"/>
          <w:szCs w:val="20"/>
          <w:highlight w:val="lightGray"/>
        </w:rPr>
      </w:pPr>
      <w:r w:rsidRPr="00D03AFD">
        <w:rPr>
          <w:rFonts w:ascii="Arial" w:hAnsi="Arial" w:cs="Arial"/>
          <w:b/>
          <w:bCs/>
          <w:i/>
          <w:sz w:val="20"/>
          <w:szCs w:val="20"/>
          <w:highlight w:val="lightGray"/>
        </w:rPr>
        <w:t>(NB: in caso di partecipazione in forma associata,</w:t>
      </w:r>
      <w:r w:rsidRPr="00D03AFD">
        <w:rPr>
          <w:rFonts w:ascii="Arial" w:hAnsi="Arial" w:cs="Arial"/>
          <w:i/>
          <w:sz w:val="20"/>
          <w:szCs w:val="20"/>
          <w:highlight w:val="lightGray"/>
        </w:rPr>
        <w:t xml:space="preserve"> la dichiarazione</w:t>
      </w:r>
      <w:r w:rsidRPr="00E24A45">
        <w:rPr>
          <w:rFonts w:ascii="Arial" w:hAnsi="Arial" w:cs="Arial"/>
          <w:i/>
          <w:sz w:val="20"/>
          <w:szCs w:val="20"/>
          <w:highlight w:val="lightGray"/>
        </w:rPr>
        <w:t xml:space="preserve"> che precede</w:t>
      </w:r>
      <w:r w:rsidRPr="00D03AFD">
        <w:rPr>
          <w:rFonts w:ascii="Arial" w:hAnsi="Arial" w:cs="Arial"/>
          <w:i/>
          <w:sz w:val="20"/>
          <w:szCs w:val="20"/>
          <w:highlight w:val="lightGray"/>
        </w:rPr>
        <w:t xml:space="preserve"> deve essere resa da tutti i membri del RTI/Consorzio ordinari</w:t>
      </w:r>
      <w:r w:rsidRPr="00E24A45">
        <w:rPr>
          <w:rFonts w:ascii="Arial" w:hAnsi="Arial" w:cs="Arial"/>
          <w:i/>
          <w:sz w:val="20"/>
          <w:szCs w:val="20"/>
          <w:highlight w:val="lightGray"/>
        </w:rPr>
        <w:t xml:space="preserve"> costituiti e costituendi e </w:t>
      </w:r>
      <w:r w:rsidRPr="00D03AFD">
        <w:rPr>
          <w:rFonts w:ascii="Arial" w:hAnsi="Arial" w:cs="Arial"/>
          <w:i/>
          <w:sz w:val="20"/>
          <w:szCs w:val="20"/>
          <w:highlight w:val="lightGray"/>
        </w:rPr>
        <w:t>dalle consorziate esecutrici</w:t>
      </w:r>
      <w:r w:rsidRPr="00E24A45">
        <w:rPr>
          <w:rFonts w:ascii="Arial" w:hAnsi="Arial" w:cs="Arial"/>
          <w:i/>
          <w:sz w:val="20"/>
          <w:szCs w:val="20"/>
          <w:highlight w:val="lightGray"/>
        </w:rPr>
        <w:t xml:space="preserve"> </w:t>
      </w:r>
      <w:r w:rsidRPr="006A4BD6">
        <w:rPr>
          <w:rFonts w:ascii="Arial" w:hAnsi="Arial" w:cs="Arial"/>
          <w:i/>
          <w:sz w:val="20"/>
          <w:szCs w:val="20"/>
          <w:highlight w:val="lightGray"/>
        </w:rPr>
        <w:t>e di quelle che prestano i requisiti</w:t>
      </w:r>
      <w:r w:rsidRPr="00D03AFD">
        <w:rPr>
          <w:rFonts w:ascii="Arial" w:hAnsi="Arial" w:cs="Arial"/>
          <w:i/>
          <w:sz w:val="20"/>
          <w:szCs w:val="20"/>
          <w:highlight w:val="lightGray"/>
        </w:rPr>
        <w:t>)</w:t>
      </w:r>
    </w:p>
    <w:p w14:paraId="48C03151" w14:textId="77777777" w:rsidR="00D32B07" w:rsidRPr="008466A0" w:rsidRDefault="00D32B07" w:rsidP="00D32B07">
      <w:pPr>
        <w:pStyle w:val="Paragrafoelenco"/>
        <w:spacing w:line="300" w:lineRule="exact"/>
        <w:jc w:val="both"/>
        <w:rPr>
          <w:rFonts w:ascii="Arial" w:hAnsi="Arial" w:cs="Arial"/>
          <w:sz w:val="20"/>
          <w:szCs w:val="20"/>
        </w:rPr>
      </w:pPr>
    </w:p>
    <w:p w14:paraId="6E62F4B9" w14:textId="6B092134" w:rsidR="00C4759B" w:rsidRPr="008466A0" w:rsidRDefault="00341365" w:rsidP="00014955">
      <w:pPr>
        <w:pStyle w:val="Paragrafoelenco"/>
        <w:numPr>
          <w:ilvl w:val="0"/>
          <w:numId w:val="2"/>
        </w:numPr>
        <w:spacing w:after="0" w:line="300" w:lineRule="exact"/>
        <w:jc w:val="both"/>
        <w:rPr>
          <w:rFonts w:ascii="Arial" w:hAnsi="Arial" w:cs="Arial"/>
          <w:sz w:val="20"/>
          <w:szCs w:val="20"/>
        </w:rPr>
      </w:pPr>
      <w:r w:rsidRPr="008466A0">
        <w:rPr>
          <w:rFonts w:ascii="Arial" w:eastAsia="Times New Roman" w:hAnsi="Arial" w:cs="Arial"/>
          <w:b/>
          <w:bCs/>
          <w:sz w:val="20"/>
          <w:szCs w:val="20"/>
          <w:lang w:eastAsia="it-IT"/>
        </w:rPr>
        <w:lastRenderedPageBreak/>
        <w:t>AUTORIZZA</w:t>
      </w:r>
      <w:r w:rsidRPr="008466A0">
        <w:rPr>
          <w:rFonts w:ascii="Arial" w:eastAsia="Times New Roman" w:hAnsi="Arial" w:cs="Arial"/>
          <w:sz w:val="20"/>
          <w:szCs w:val="20"/>
          <w:lang w:eastAsia="it-IT"/>
        </w:rPr>
        <w:t xml:space="preserve"> </w:t>
      </w:r>
      <w:r w:rsidR="00C4759B" w:rsidRPr="008466A0">
        <w:rPr>
          <w:rFonts w:ascii="Arial" w:eastAsia="Times New Roman" w:hAnsi="Arial" w:cs="Arial"/>
          <w:sz w:val="20"/>
          <w:szCs w:val="20"/>
          <w:lang w:eastAsia="it-IT"/>
        </w:rPr>
        <w:t xml:space="preserve">la Stazione Appaltante, qualora un partecipante alla gara eserciti la facoltà di “accesso agli atti”, </w:t>
      </w:r>
      <w:r w:rsidR="001562A4" w:rsidRPr="008466A0">
        <w:rPr>
          <w:rFonts w:ascii="Arial" w:hAnsi="Arial" w:cs="Arial"/>
          <w:sz w:val="20"/>
          <w:szCs w:val="20"/>
        </w:rPr>
        <w:t xml:space="preserve">a consentire </w:t>
      </w:r>
      <w:r w:rsidR="001562A4" w:rsidRPr="008466A0">
        <w:rPr>
          <w:rFonts w:ascii="Arial" w:eastAsia="Times New Roman" w:hAnsi="Arial" w:cs="Arial"/>
          <w:sz w:val="20"/>
          <w:szCs w:val="20"/>
          <w:lang w:eastAsia="it-IT"/>
        </w:rPr>
        <w:t xml:space="preserve">- </w:t>
      </w:r>
      <w:r w:rsidR="001562A4" w:rsidRPr="008466A0">
        <w:rPr>
          <w:rFonts w:ascii="Arial" w:hAnsi="Arial" w:cs="Arial"/>
          <w:sz w:val="20"/>
          <w:szCs w:val="20"/>
        </w:rPr>
        <w:t xml:space="preserve">in modalità digitale </w:t>
      </w:r>
      <w:r w:rsidR="001562A4" w:rsidRPr="008466A0">
        <w:rPr>
          <w:rFonts w:ascii="Arial" w:eastAsia="Times New Roman" w:hAnsi="Arial" w:cs="Arial"/>
          <w:sz w:val="20"/>
          <w:szCs w:val="20"/>
          <w:lang w:eastAsia="it-IT"/>
        </w:rPr>
        <w:t>-</w:t>
      </w:r>
      <w:r w:rsidR="001562A4" w:rsidRPr="008466A0">
        <w:rPr>
          <w:rFonts w:ascii="Arial" w:hAnsi="Arial" w:cs="Arial"/>
          <w:sz w:val="20"/>
          <w:szCs w:val="20"/>
        </w:rPr>
        <w:t xml:space="preserve"> l’accesso della </w:t>
      </w:r>
      <w:r w:rsidR="00C4759B" w:rsidRPr="008466A0">
        <w:rPr>
          <w:rFonts w:ascii="Arial" w:eastAsia="Times New Roman" w:hAnsi="Arial" w:cs="Arial"/>
          <w:sz w:val="20"/>
          <w:szCs w:val="20"/>
          <w:lang w:eastAsia="it-IT"/>
        </w:rPr>
        <w:t>documentazione presentata per la partecipazione alla gara</w:t>
      </w:r>
      <w:r w:rsidR="001562A4" w:rsidRPr="008466A0">
        <w:rPr>
          <w:rFonts w:ascii="Arial" w:eastAsia="Times New Roman" w:hAnsi="Arial" w:cs="Arial"/>
          <w:sz w:val="20"/>
          <w:szCs w:val="20"/>
          <w:lang w:eastAsia="it-IT"/>
        </w:rPr>
        <w:t xml:space="preserve"> </w:t>
      </w:r>
      <w:r w:rsidR="00C4759B" w:rsidRPr="008466A0">
        <w:rPr>
          <w:rFonts w:ascii="Arial" w:eastAsia="Times New Roman" w:hAnsi="Arial" w:cs="Arial"/>
          <w:sz w:val="20"/>
          <w:szCs w:val="20"/>
          <w:lang w:eastAsia="it-IT"/>
        </w:rPr>
        <w:t>ad eccezione delle eventuali parti indicate in offerta tecnica coperte da segreto tecnico e/o commerciale, per le seguenti ragioni _______</w:t>
      </w:r>
      <w:r w:rsidR="001562A4" w:rsidRPr="008466A0">
        <w:rPr>
          <w:rFonts w:ascii="Arial" w:eastAsia="Times New Roman" w:hAnsi="Arial" w:cs="Arial"/>
          <w:sz w:val="20"/>
          <w:szCs w:val="20"/>
          <w:lang w:eastAsia="it-IT"/>
        </w:rPr>
        <w:t>.</w:t>
      </w:r>
      <w:r w:rsidR="00C4759B" w:rsidRPr="008466A0">
        <w:rPr>
          <w:rFonts w:ascii="Arial" w:eastAsia="Times New Roman" w:hAnsi="Arial" w:cs="Arial"/>
          <w:sz w:val="20"/>
          <w:szCs w:val="20"/>
          <w:lang w:eastAsia="it-IT"/>
        </w:rPr>
        <w:t xml:space="preserve"> </w:t>
      </w:r>
      <w:r w:rsidR="00C4759B" w:rsidRPr="008466A0">
        <w:rPr>
          <w:rStyle w:val="ui-provider"/>
          <w:rFonts w:ascii="Arial" w:hAnsi="Arial" w:cs="Arial"/>
          <w:b/>
          <w:i/>
          <w:sz w:val="20"/>
          <w:szCs w:val="20"/>
        </w:rPr>
        <w:t>(</w:t>
      </w:r>
      <w:r w:rsidR="00C4759B" w:rsidRPr="008466A0">
        <w:rPr>
          <w:rStyle w:val="ui-provider"/>
          <w:rFonts w:ascii="Arial" w:hAnsi="Arial" w:cs="Arial"/>
          <w:b/>
          <w:i/>
          <w:iCs/>
          <w:sz w:val="20"/>
          <w:szCs w:val="20"/>
        </w:rPr>
        <w:t>Fornire adeguate motivazioni, supportate da eventuale documentazione a comprova</w:t>
      </w:r>
      <w:r w:rsidR="00C4759B" w:rsidRPr="008466A0">
        <w:rPr>
          <w:rStyle w:val="Enfasigrassetto"/>
          <w:rFonts w:ascii="Arial" w:hAnsi="Arial" w:cs="Arial"/>
          <w:b w:val="0"/>
          <w:i/>
          <w:iCs/>
          <w:sz w:val="20"/>
          <w:szCs w:val="20"/>
        </w:rPr>
        <w:t>:</w:t>
      </w:r>
      <w:r w:rsidR="00C4759B" w:rsidRPr="008466A0">
        <w:rPr>
          <w:rStyle w:val="ui-provider"/>
          <w:rFonts w:ascii="Arial" w:hAnsi="Arial" w:cs="Arial"/>
          <w:i/>
          <w:iCs/>
          <w:sz w:val="20"/>
          <w:szCs w:val="20"/>
        </w:rPr>
        <w:t xml:space="preserve"> </w:t>
      </w:r>
      <w:r w:rsidR="00C4759B" w:rsidRPr="008466A0">
        <w:rPr>
          <w:rStyle w:val="Enfasigrassetto"/>
          <w:rFonts w:ascii="Arial" w:hAnsi="Arial" w:cs="Arial"/>
          <w:i/>
          <w:iCs/>
          <w:sz w:val="20"/>
          <w:szCs w:val="20"/>
        </w:rPr>
        <w:t>Si rammenta di non fornire informazioni relative ai contenuti dell’offerta economica e ai giustificativi dell’anomalia e di allegare</w:t>
      </w:r>
      <w:r w:rsidR="00262156" w:rsidRPr="008466A0">
        <w:rPr>
          <w:rStyle w:val="Enfasigrassetto"/>
          <w:rFonts w:ascii="Arial" w:hAnsi="Arial" w:cs="Arial"/>
          <w:i/>
          <w:iCs/>
          <w:sz w:val="20"/>
          <w:szCs w:val="20"/>
        </w:rPr>
        <w:t>, nell’apposita busta,</w:t>
      </w:r>
      <w:r w:rsidR="00C4759B" w:rsidRPr="008466A0">
        <w:rPr>
          <w:rStyle w:val="Enfasigrassetto"/>
          <w:rFonts w:ascii="Arial" w:hAnsi="Arial" w:cs="Arial"/>
          <w:i/>
          <w:iCs/>
          <w:sz w:val="20"/>
          <w:szCs w:val="20"/>
        </w:rPr>
        <w:t xml:space="preserve"> copia dell’offerta tecnica oscurata nelle parti coperte da segreto tecnico e/o commerciale</w:t>
      </w:r>
      <w:r w:rsidR="00C4759B" w:rsidRPr="008466A0">
        <w:rPr>
          <w:rStyle w:val="ui-provider"/>
          <w:rFonts w:ascii="Arial" w:hAnsi="Arial" w:cs="Arial"/>
          <w:i/>
          <w:iCs/>
          <w:sz w:val="20"/>
          <w:szCs w:val="20"/>
        </w:rPr>
        <w:t>)</w:t>
      </w:r>
      <w:r w:rsidR="00C4759B" w:rsidRPr="008466A0">
        <w:rPr>
          <w:rFonts w:ascii="Arial" w:hAnsi="Arial" w:cs="Arial"/>
          <w:sz w:val="20"/>
          <w:szCs w:val="20"/>
        </w:rPr>
        <w:t xml:space="preserve"> </w:t>
      </w:r>
    </w:p>
    <w:p w14:paraId="39A6E6D4" w14:textId="51748186" w:rsidR="008466A0" w:rsidRPr="002D7100" w:rsidRDefault="008466A0" w:rsidP="00014955">
      <w:pPr>
        <w:pStyle w:val="Paragrafoelenco"/>
        <w:numPr>
          <w:ilvl w:val="0"/>
          <w:numId w:val="2"/>
        </w:numPr>
        <w:spacing w:line="300" w:lineRule="exact"/>
        <w:jc w:val="both"/>
        <w:rPr>
          <w:rFonts w:ascii="Arial" w:hAnsi="Arial" w:cs="Arial"/>
          <w:sz w:val="20"/>
          <w:szCs w:val="20"/>
        </w:rPr>
      </w:pPr>
      <w:r w:rsidRPr="002D7100">
        <w:rPr>
          <w:rFonts w:ascii="Arial" w:eastAsia="Times New Roman" w:hAnsi="Arial" w:cs="Arial"/>
          <w:b/>
          <w:sz w:val="20"/>
          <w:szCs w:val="20"/>
          <w:lang w:eastAsia="it-IT"/>
        </w:rPr>
        <w:t xml:space="preserve">AUTORIZZA </w:t>
      </w:r>
      <w:r w:rsidRPr="002D7100">
        <w:rPr>
          <w:rFonts w:ascii="Arial" w:eastAsia="Times New Roman" w:hAnsi="Arial" w:cs="Arial"/>
          <w:sz w:val="20"/>
          <w:szCs w:val="20"/>
          <w:lang w:eastAsia="it-IT"/>
        </w:rPr>
        <w:t>la Stazione Appaltante al</w:t>
      </w:r>
      <w:r w:rsidRPr="002D7100">
        <w:rPr>
          <w:rFonts w:ascii="Arial" w:hAnsi="Arial" w:cs="Arial"/>
          <w:b/>
          <w:bCs/>
          <w:sz w:val="20"/>
          <w:szCs w:val="20"/>
        </w:rPr>
        <w:t xml:space="preserve"> </w:t>
      </w:r>
      <w:r w:rsidRPr="002D7100">
        <w:rPr>
          <w:rFonts w:ascii="Arial" w:hAnsi="Arial" w:cs="Arial"/>
          <w:sz w:val="20"/>
          <w:szCs w:val="20"/>
        </w:rPr>
        <w:t xml:space="preserve">trattamento dei propri dati tramite il FVOE, nel rispetto di quanto previsto dal </w:t>
      </w:r>
      <w:proofErr w:type="spellStart"/>
      <w:r w:rsidRPr="002D7100">
        <w:rPr>
          <w:rFonts w:ascii="Arial" w:hAnsi="Arial" w:cs="Arial"/>
          <w:sz w:val="20"/>
          <w:szCs w:val="20"/>
        </w:rPr>
        <w:t>D.Lgs.</w:t>
      </w:r>
      <w:proofErr w:type="spellEnd"/>
      <w:r w:rsidRPr="002D7100">
        <w:rPr>
          <w:rFonts w:ascii="Arial" w:hAnsi="Arial" w:cs="Arial"/>
          <w:sz w:val="20"/>
          <w:szCs w:val="20"/>
        </w:rPr>
        <w:t xml:space="preserve"> 30 giugno 2003, n. 196, ai fini della verifica da parte della Stazione appaltante stessa, del possesso dei requisiti di cui all'articolo 99 del Codice, nonché per le altre finalità previste dal Codice medesimo. </w:t>
      </w:r>
    </w:p>
    <w:p w14:paraId="1E0D7E6F" w14:textId="5E0E4071" w:rsidR="00CC7D8F" w:rsidRPr="008466A0" w:rsidRDefault="00763214" w:rsidP="00014955">
      <w:pPr>
        <w:pStyle w:val="Paragrafoelenco"/>
        <w:numPr>
          <w:ilvl w:val="0"/>
          <w:numId w:val="2"/>
        </w:numPr>
        <w:spacing w:after="0" w:line="300" w:lineRule="exact"/>
        <w:jc w:val="both"/>
        <w:rPr>
          <w:rFonts w:ascii="Arial" w:hAnsi="Arial" w:cs="Arial"/>
          <w:sz w:val="20"/>
          <w:szCs w:val="20"/>
        </w:rPr>
      </w:pPr>
      <w:r w:rsidRPr="008466A0">
        <w:rPr>
          <w:rFonts w:ascii="Arial" w:hAnsi="Arial" w:cs="Arial"/>
          <w:b/>
          <w:sz w:val="20"/>
          <w:szCs w:val="20"/>
        </w:rPr>
        <w:t>AUTORIZZA</w:t>
      </w:r>
      <w:r w:rsidRPr="008466A0">
        <w:rPr>
          <w:rFonts w:ascii="Arial" w:hAnsi="Arial" w:cs="Arial"/>
          <w:sz w:val="20"/>
          <w:szCs w:val="20"/>
        </w:rPr>
        <w:t xml:space="preserve"> </w:t>
      </w:r>
      <w:r w:rsidR="00CC7D8F" w:rsidRPr="008466A0">
        <w:rPr>
          <w:rFonts w:ascii="Arial" w:hAnsi="Arial" w:cs="Arial"/>
          <w:sz w:val="20"/>
          <w:szCs w:val="20"/>
        </w:rPr>
        <w:t xml:space="preserve">la Stazione Appaltante a trasmettere ogni comunicazione ai sensi dell’articolo 29 del Codice dei Contratti tramite le piattaforme dell’ecosistema nazionale di cui all’articolo 22 del </w:t>
      </w:r>
      <w:proofErr w:type="gramStart"/>
      <w:r w:rsidR="00CC7D8F" w:rsidRPr="008466A0">
        <w:rPr>
          <w:rFonts w:ascii="Arial" w:hAnsi="Arial" w:cs="Arial"/>
          <w:sz w:val="20"/>
          <w:szCs w:val="20"/>
        </w:rPr>
        <w:t>predetto</w:t>
      </w:r>
      <w:proofErr w:type="gramEnd"/>
      <w:r w:rsidR="00CC7D8F" w:rsidRPr="008466A0">
        <w:rPr>
          <w:rFonts w:ascii="Arial" w:hAnsi="Arial" w:cs="Arial"/>
          <w:sz w:val="20"/>
          <w:szCs w:val="20"/>
        </w:rPr>
        <w:t xml:space="preserve"> Codice e, per quanto non previsto dalle </w:t>
      </w:r>
      <w:proofErr w:type="gramStart"/>
      <w:r w:rsidR="00CC7D8F" w:rsidRPr="008466A0">
        <w:rPr>
          <w:rFonts w:ascii="Arial" w:hAnsi="Arial" w:cs="Arial"/>
          <w:sz w:val="20"/>
          <w:szCs w:val="20"/>
        </w:rPr>
        <w:t>predette</w:t>
      </w:r>
      <w:proofErr w:type="gramEnd"/>
      <w:r w:rsidR="00CC7D8F" w:rsidRPr="008466A0">
        <w:rPr>
          <w:rFonts w:ascii="Arial" w:hAnsi="Arial" w:cs="Arial"/>
          <w:sz w:val="20"/>
          <w:szCs w:val="20"/>
        </w:rPr>
        <w:t xml:space="preserve"> piattaforme, mediante l’utilizzo del domicilio digitale</w:t>
      </w:r>
      <w:r w:rsidR="001562A4" w:rsidRPr="008466A0">
        <w:rPr>
          <w:rFonts w:ascii="Arial" w:hAnsi="Arial" w:cs="Arial"/>
          <w:sz w:val="20"/>
          <w:szCs w:val="20"/>
        </w:rPr>
        <w:t xml:space="preserve">; </w:t>
      </w:r>
    </w:p>
    <w:p w14:paraId="1D5CC15A" w14:textId="77777777" w:rsidR="00172211" w:rsidRPr="006A4BD6" w:rsidRDefault="00763214" w:rsidP="00014955">
      <w:pPr>
        <w:pStyle w:val="Paragrafoelenco"/>
        <w:numPr>
          <w:ilvl w:val="0"/>
          <w:numId w:val="2"/>
        </w:numPr>
        <w:spacing w:line="300" w:lineRule="exact"/>
        <w:jc w:val="both"/>
        <w:rPr>
          <w:rFonts w:ascii="Arial" w:hAnsi="Arial" w:cs="Arial"/>
          <w:sz w:val="20"/>
          <w:szCs w:val="20"/>
        </w:rPr>
      </w:pPr>
      <w:r w:rsidRPr="00D834D1">
        <w:rPr>
          <w:rFonts w:ascii="Arial" w:hAnsi="Arial" w:cs="Arial"/>
          <w:b/>
          <w:sz w:val="20"/>
          <w:szCs w:val="20"/>
        </w:rPr>
        <w:t>DICHIARA</w:t>
      </w:r>
      <w:r w:rsidRPr="00D834D1">
        <w:rPr>
          <w:rFonts w:ascii="Arial" w:hAnsi="Arial" w:cs="Arial"/>
          <w:sz w:val="20"/>
          <w:szCs w:val="20"/>
        </w:rPr>
        <w:t xml:space="preserve"> </w:t>
      </w:r>
      <w:r w:rsidR="00A41A32" w:rsidRPr="00D834D1">
        <w:rPr>
          <w:rFonts w:ascii="Arial" w:hAnsi="Arial" w:cs="Arial"/>
          <w:sz w:val="20"/>
          <w:szCs w:val="20"/>
        </w:rPr>
        <w:t xml:space="preserve">che il proprio domicilio digitale presente negli indici di cui agli articoli 6-bis e 6-ter del D.lgs. </w:t>
      </w:r>
      <w:r w:rsidR="00172211" w:rsidRPr="006A4BD6">
        <w:rPr>
          <w:rFonts w:ascii="Arial" w:hAnsi="Arial" w:cs="Arial"/>
          <w:b/>
          <w:sz w:val="20"/>
          <w:szCs w:val="20"/>
        </w:rPr>
        <w:t>DICHIARA</w:t>
      </w:r>
      <w:r w:rsidR="00172211" w:rsidRPr="006A4BD6">
        <w:rPr>
          <w:rFonts w:ascii="Arial" w:hAnsi="Arial" w:cs="Arial"/>
          <w:sz w:val="20"/>
          <w:szCs w:val="20"/>
        </w:rPr>
        <w:t xml:space="preserve"> che il proprio domicilio digitale presente negli indici di cui agli articoli 6-bis e 6-ter del D.lgs. n. 82/05 è il seguente: ____;</w:t>
      </w:r>
    </w:p>
    <w:p w14:paraId="0A7250C5" w14:textId="77777777" w:rsidR="00172211" w:rsidRPr="006A4BD6" w:rsidRDefault="00172211" w:rsidP="00172211">
      <w:pPr>
        <w:pStyle w:val="Paragrafoelenco"/>
        <w:spacing w:line="300" w:lineRule="exact"/>
        <w:jc w:val="both"/>
        <w:rPr>
          <w:rFonts w:ascii="Arial" w:hAnsi="Arial" w:cs="Arial"/>
          <w:sz w:val="20"/>
          <w:szCs w:val="20"/>
        </w:rPr>
      </w:pPr>
      <w:r w:rsidRPr="006A4BD6">
        <w:rPr>
          <w:rFonts w:ascii="Arial" w:hAnsi="Arial" w:cs="Arial"/>
          <w:sz w:val="20"/>
          <w:szCs w:val="20"/>
        </w:rPr>
        <w:t>&lt;</w:t>
      </w:r>
      <w:r w:rsidRPr="006A4BD6">
        <w:rPr>
          <w:rFonts w:ascii="Arial" w:hAnsi="Arial" w:cs="Arial"/>
          <w:i/>
          <w:iCs/>
          <w:sz w:val="20"/>
          <w:szCs w:val="20"/>
        </w:rPr>
        <w:t>per gli operatori economici transfrontalieri</w:t>
      </w:r>
      <w:r w:rsidRPr="006A4BD6">
        <w:rPr>
          <w:rFonts w:ascii="Arial" w:hAnsi="Arial" w:cs="Arial"/>
          <w:sz w:val="20"/>
          <w:szCs w:val="20"/>
        </w:rPr>
        <w:t xml:space="preserve"> </w:t>
      </w:r>
    </w:p>
    <w:p w14:paraId="5E915C72" w14:textId="6589C8EF" w:rsidR="00172211" w:rsidRPr="006A4BD6" w:rsidRDefault="00172211" w:rsidP="00014955">
      <w:pPr>
        <w:pStyle w:val="Paragrafoelenco"/>
        <w:numPr>
          <w:ilvl w:val="0"/>
          <w:numId w:val="2"/>
        </w:numPr>
        <w:spacing w:line="300" w:lineRule="exact"/>
        <w:jc w:val="both"/>
        <w:rPr>
          <w:rFonts w:ascii="Arial" w:hAnsi="Arial" w:cs="Arial"/>
          <w:sz w:val="20"/>
          <w:szCs w:val="20"/>
        </w:rPr>
      </w:pPr>
      <w:r w:rsidRPr="006A4BD6">
        <w:rPr>
          <w:rFonts w:ascii="Arial" w:hAnsi="Arial" w:cs="Arial"/>
          <w:b/>
          <w:bCs/>
          <w:sz w:val="20"/>
          <w:szCs w:val="20"/>
        </w:rPr>
        <w:t>INDICA</w:t>
      </w:r>
      <w:r w:rsidRPr="006A4BD6">
        <w:rPr>
          <w:rFonts w:ascii="Arial" w:hAnsi="Arial" w:cs="Arial"/>
          <w:sz w:val="20"/>
          <w:szCs w:val="20"/>
        </w:rPr>
        <w:t xml:space="preserve"> il seguente domicilio fiscale ____ e l’indirizzo di servizio elettronico di recapito certificato qualificato ai sensi del Regolamento eIDAS ____ e, per le comunicazioni che avvengono a Sistema così come precisato al par. 2.3 del </w:t>
      </w:r>
      <w:r w:rsidR="00D72EBE">
        <w:rPr>
          <w:rFonts w:ascii="Arial" w:hAnsi="Arial" w:cs="Arial"/>
          <w:sz w:val="20"/>
          <w:szCs w:val="20"/>
        </w:rPr>
        <w:t>Capitolato d’oneri</w:t>
      </w:r>
      <w:r w:rsidRPr="006A4BD6">
        <w:rPr>
          <w:rFonts w:ascii="Arial" w:hAnsi="Arial" w:cs="Arial"/>
          <w:sz w:val="20"/>
          <w:szCs w:val="20"/>
        </w:rPr>
        <w:t xml:space="preserve">, elegge domicilio nell’apposita area del Sistema ad esso riservata;  </w:t>
      </w:r>
    </w:p>
    <w:p w14:paraId="09947B2D" w14:textId="1FD89EA7" w:rsidR="00172211" w:rsidRPr="006A4BD6" w:rsidRDefault="00172211" w:rsidP="00014955">
      <w:pPr>
        <w:pStyle w:val="Paragrafoelenco"/>
        <w:numPr>
          <w:ilvl w:val="0"/>
          <w:numId w:val="2"/>
        </w:numPr>
        <w:spacing w:line="300" w:lineRule="exact"/>
        <w:jc w:val="both"/>
        <w:rPr>
          <w:rFonts w:ascii="Arial" w:hAnsi="Arial" w:cs="Arial"/>
          <w:sz w:val="20"/>
          <w:szCs w:val="20"/>
        </w:rPr>
      </w:pPr>
      <w:r w:rsidRPr="006A4BD6">
        <w:rPr>
          <w:rFonts w:ascii="Arial" w:hAnsi="Arial" w:cs="Arial"/>
          <w:i/>
          <w:sz w:val="20"/>
          <w:szCs w:val="20"/>
          <w:highlight w:val="lightGray"/>
        </w:rPr>
        <w:t xml:space="preserve">[in alternativa, nel caso in cui l’operatore economico non sia presente nei </w:t>
      </w:r>
      <w:proofErr w:type="gramStart"/>
      <w:r w:rsidRPr="006A4BD6">
        <w:rPr>
          <w:rFonts w:ascii="Arial" w:hAnsi="Arial" w:cs="Arial"/>
          <w:i/>
          <w:sz w:val="20"/>
          <w:szCs w:val="20"/>
          <w:highlight w:val="lightGray"/>
        </w:rPr>
        <w:t>predetti</w:t>
      </w:r>
      <w:proofErr w:type="gramEnd"/>
      <w:r w:rsidRPr="006A4BD6">
        <w:rPr>
          <w:rFonts w:ascii="Arial" w:hAnsi="Arial" w:cs="Arial"/>
          <w:i/>
          <w:sz w:val="20"/>
          <w:szCs w:val="20"/>
          <w:highlight w:val="lightGray"/>
        </w:rPr>
        <w:t xml:space="preserve"> indici]: </w:t>
      </w:r>
      <w:r w:rsidRPr="006A4BD6">
        <w:rPr>
          <w:rFonts w:ascii="Arial" w:hAnsi="Arial" w:cs="Arial"/>
          <w:sz w:val="20"/>
          <w:szCs w:val="20"/>
        </w:rPr>
        <w:t xml:space="preserve">DICHIARA di non essere presente negli indici di cui agli articoli 6-bis e 6-ter del D.lgs. n. 82/05, e, pertanto, così come previsto al paragrafo </w:t>
      </w:r>
      <w:r w:rsidR="004F23A6">
        <w:rPr>
          <w:rFonts w:ascii="Arial" w:hAnsi="Arial" w:cs="Arial"/>
          <w:sz w:val="20"/>
          <w:szCs w:val="20"/>
        </w:rPr>
        <w:t xml:space="preserve">3.3 </w:t>
      </w:r>
      <w:r w:rsidRPr="006A4BD6">
        <w:rPr>
          <w:rFonts w:ascii="Arial" w:hAnsi="Arial" w:cs="Arial"/>
          <w:sz w:val="20"/>
          <w:szCs w:val="20"/>
        </w:rPr>
        <w:t xml:space="preserve">del </w:t>
      </w:r>
      <w:r w:rsidR="004F23A6">
        <w:rPr>
          <w:rFonts w:ascii="Arial" w:hAnsi="Arial" w:cs="Arial"/>
          <w:sz w:val="20"/>
          <w:szCs w:val="20"/>
        </w:rPr>
        <w:t>Capitolato d’oneri</w:t>
      </w:r>
      <w:r w:rsidRPr="006A4BD6">
        <w:rPr>
          <w:rFonts w:ascii="Arial" w:hAnsi="Arial" w:cs="Arial"/>
          <w:sz w:val="20"/>
          <w:szCs w:val="20"/>
        </w:rPr>
        <w:t xml:space="preserve">, elegge domicilio digitale per tutte le comunicazioni inerenti alla presente procedura nell’apposita area del Sistema ad esso riservata; </w:t>
      </w:r>
    </w:p>
    <w:p w14:paraId="3E5A6555" w14:textId="77777777" w:rsidR="00172211" w:rsidRDefault="00172211" w:rsidP="00172211">
      <w:pPr>
        <w:spacing w:after="0" w:line="240" w:lineRule="auto"/>
        <w:ind w:left="708"/>
        <w:jc w:val="both"/>
        <w:rPr>
          <w:rFonts w:ascii="Arial" w:hAnsi="Arial" w:cs="Arial"/>
          <w:i/>
          <w:sz w:val="20"/>
          <w:szCs w:val="20"/>
        </w:rPr>
      </w:pPr>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p>
    <w:p w14:paraId="054CF5E1" w14:textId="621AB61D" w:rsidR="00F70BB9" w:rsidRPr="006F2B4E" w:rsidRDefault="00BA46B3" w:rsidP="0009270D">
      <w:pPr>
        <w:pStyle w:val="Paragrafoelenco"/>
        <w:numPr>
          <w:ilvl w:val="0"/>
          <w:numId w:val="2"/>
        </w:numPr>
        <w:spacing w:after="0" w:line="300" w:lineRule="exact"/>
        <w:jc w:val="both"/>
        <w:rPr>
          <w:rFonts w:ascii="Arial" w:hAnsi="Arial" w:cs="Arial"/>
          <w:b/>
          <w:i/>
          <w:sz w:val="20"/>
          <w:szCs w:val="20"/>
        </w:rPr>
      </w:pPr>
      <w:r w:rsidRPr="006F2B4E">
        <w:rPr>
          <w:rFonts w:ascii="Arial" w:hAnsi="Arial" w:cs="Arial"/>
          <w:b/>
          <w:sz w:val="20"/>
          <w:szCs w:val="20"/>
        </w:rPr>
        <w:t xml:space="preserve">DICHIARA </w:t>
      </w:r>
      <w:r w:rsidR="00522A93" w:rsidRPr="006F2B4E">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w:t>
      </w:r>
      <w:r w:rsidR="00522A93" w:rsidRPr="006F2B4E">
        <w:rPr>
          <w:rFonts w:ascii="Arial" w:hAnsi="Arial" w:cs="Arial"/>
          <w:b/>
          <w:i/>
          <w:sz w:val="20"/>
          <w:szCs w:val="20"/>
        </w:rPr>
        <w:t>&lt;ove necessario anche:</w:t>
      </w:r>
      <w:r w:rsidR="00522A93" w:rsidRPr="006F2B4E">
        <w:rPr>
          <w:rFonts w:ascii="Arial" w:hAnsi="Arial" w:cs="Arial"/>
          <w:sz w:val="20"/>
          <w:szCs w:val="20"/>
        </w:rPr>
        <w:t xml:space="preserve"> o “Sub Responsabile”</w:t>
      </w:r>
      <w:r w:rsidR="00522A93" w:rsidRPr="006F2B4E">
        <w:rPr>
          <w:rFonts w:ascii="Arial" w:hAnsi="Arial" w:cs="Arial"/>
          <w:b/>
          <w:sz w:val="20"/>
          <w:szCs w:val="20"/>
        </w:rPr>
        <w:t>&gt;</w:t>
      </w:r>
      <w:r w:rsidR="00522A93" w:rsidRPr="006F2B4E">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w:t>
      </w:r>
      <w:r w:rsidR="00522A93" w:rsidRPr="006F2B4E">
        <w:rPr>
          <w:rFonts w:ascii="Arial" w:hAnsi="Arial" w:cs="Arial"/>
          <w:b/>
          <w:i/>
          <w:sz w:val="20"/>
          <w:szCs w:val="20"/>
        </w:rPr>
        <w:t>&lt;ove necessario anche:</w:t>
      </w:r>
      <w:r w:rsidR="00522A93" w:rsidRPr="006F2B4E">
        <w:rPr>
          <w:rFonts w:ascii="Arial" w:hAnsi="Arial" w:cs="Arial"/>
          <w:sz w:val="20"/>
          <w:szCs w:val="20"/>
        </w:rPr>
        <w:t xml:space="preserve"> o “Sub Responsabile”</w:t>
      </w:r>
      <w:r w:rsidR="00522A93" w:rsidRPr="006F2B4E">
        <w:rPr>
          <w:rFonts w:ascii="Arial" w:hAnsi="Arial" w:cs="Arial"/>
          <w:b/>
          <w:sz w:val="20"/>
          <w:szCs w:val="20"/>
        </w:rPr>
        <w:t>&gt;</w:t>
      </w:r>
      <w:r w:rsidR="00522A93" w:rsidRPr="006F2B4E">
        <w:rPr>
          <w:rFonts w:ascii="Arial" w:hAnsi="Arial" w:cs="Arial"/>
          <w:sz w:val="20"/>
          <w:szCs w:val="20"/>
        </w:rPr>
        <w:t xml:space="preserve"> del trattamento dei dati personali”, di impegnarsi: i) a </w:t>
      </w:r>
      <w:r w:rsidR="00522A93" w:rsidRPr="006F2B4E">
        <w:rPr>
          <w:rFonts w:ascii="Arial" w:hAnsi="Arial" w:cs="Arial"/>
          <w:sz w:val="20"/>
          <w:szCs w:val="20"/>
        </w:rPr>
        <w:lastRenderedPageBreak/>
        <w:t xml:space="preserve">presentare alla Committente, su richiesta, le garanzie e ad adottare tutte le misure tecniche e organizzative idonee ed adeguate ad adempiere alla normativa e regolamentazione in vigore sul trattamento dei dati personali sulla base di quanto previsto nell’Allegato al contratto denominato “Allegato Privacy”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522A93" w:rsidRPr="006F2B4E">
        <w:rPr>
          <w:rFonts w:ascii="Arial" w:hAnsi="Arial" w:cs="Arial"/>
          <w:b/>
          <w:i/>
          <w:sz w:val="20"/>
          <w:szCs w:val="20"/>
        </w:rPr>
        <w:t>&lt;ove necessario anche:</w:t>
      </w:r>
      <w:r w:rsidR="00522A93" w:rsidRPr="006F2B4E">
        <w:rPr>
          <w:rFonts w:ascii="Arial" w:hAnsi="Arial" w:cs="Arial"/>
          <w:sz w:val="20"/>
          <w:szCs w:val="20"/>
        </w:rPr>
        <w:t xml:space="preserve"> /Sub responsabile</w:t>
      </w:r>
      <w:r w:rsidR="00522A93" w:rsidRPr="006F2B4E">
        <w:rPr>
          <w:rFonts w:ascii="Arial" w:hAnsi="Arial" w:cs="Arial"/>
          <w:b/>
          <w:sz w:val="20"/>
          <w:szCs w:val="20"/>
        </w:rPr>
        <w:t>&gt;</w:t>
      </w:r>
      <w:r w:rsidR="00522A93" w:rsidRPr="006F2B4E">
        <w:rPr>
          <w:rFonts w:ascii="Arial" w:hAnsi="Arial" w:cs="Arial"/>
          <w:sz w:val="20"/>
          <w:szCs w:val="20"/>
        </w:rPr>
        <w:t xml:space="preserve"> del trattamento dei dati personali collaborando, nei limiti delle proprie competenze tecniche, organizzative e delle proprie risorse, con il Titolare</w:t>
      </w:r>
      <w:r w:rsidR="00522A93" w:rsidRPr="006F2B4E">
        <w:rPr>
          <w:rFonts w:ascii="Arial" w:hAnsi="Arial" w:cs="Arial"/>
          <w:b/>
          <w:i/>
          <w:color w:val="0000FF"/>
          <w:sz w:val="20"/>
          <w:szCs w:val="20"/>
        </w:rPr>
        <w:t xml:space="preserve"> </w:t>
      </w:r>
      <w:r w:rsidR="00522A93" w:rsidRPr="006F2B4E">
        <w:rPr>
          <w:rFonts w:ascii="Arial" w:hAnsi="Arial" w:cs="Arial"/>
          <w:b/>
          <w:i/>
          <w:sz w:val="20"/>
          <w:szCs w:val="20"/>
        </w:rPr>
        <w:t>&lt;ove necessario anche</w:t>
      </w:r>
      <w:r w:rsidRPr="006F2B4E">
        <w:rPr>
          <w:rFonts w:ascii="Arial" w:hAnsi="Arial" w:cs="Arial"/>
          <w:sz w:val="20"/>
          <w:szCs w:val="20"/>
        </w:rPr>
        <w:t xml:space="preserve">: </w:t>
      </w:r>
      <w:r w:rsidR="00522A93" w:rsidRPr="006F2B4E">
        <w:rPr>
          <w:rFonts w:ascii="Arial" w:hAnsi="Arial" w:cs="Arial"/>
          <w:sz w:val="20"/>
          <w:szCs w:val="20"/>
        </w:rPr>
        <w:t>Responsabile</w:t>
      </w:r>
      <w:r w:rsidR="00522A93" w:rsidRPr="006F2B4E">
        <w:rPr>
          <w:rFonts w:ascii="Arial" w:hAnsi="Arial" w:cs="Arial"/>
          <w:b/>
          <w:sz w:val="20"/>
          <w:szCs w:val="20"/>
        </w:rPr>
        <w:t>&gt;</w:t>
      </w:r>
      <w:r w:rsidR="00522A93" w:rsidRPr="006F2B4E">
        <w:rPr>
          <w:rFonts w:ascii="Arial" w:hAnsi="Arial" w:cs="Arial"/>
          <w:sz w:val="20"/>
          <w:szCs w:val="20"/>
        </w:rPr>
        <w:t xml:space="preserve"> del trattamento affinché siano sviluppate, adottate e implementate misure correttive di adeguamento ai nuovi requisiti e alle nuove misure durante l’esecuzione del Contratto, senza oneri aggiuntivi a carico della Committente.</w:t>
      </w:r>
    </w:p>
    <w:p w14:paraId="3521165E" w14:textId="07BBB497" w:rsidR="00971037" w:rsidRPr="008466A0" w:rsidRDefault="003D7B05" w:rsidP="00014955">
      <w:pPr>
        <w:pStyle w:val="Paragrafoelenco"/>
        <w:numPr>
          <w:ilvl w:val="0"/>
          <w:numId w:val="2"/>
        </w:numPr>
        <w:spacing w:after="0" w:line="300" w:lineRule="exact"/>
        <w:jc w:val="both"/>
        <w:rPr>
          <w:rFonts w:ascii="Arial" w:hAnsi="Arial" w:cs="Arial"/>
          <w:sz w:val="20"/>
          <w:szCs w:val="20"/>
        </w:rPr>
      </w:pPr>
      <w:r w:rsidRPr="008466A0">
        <w:rPr>
          <w:rFonts w:ascii="Arial" w:hAnsi="Arial" w:cs="Arial"/>
          <w:b/>
          <w:sz w:val="20"/>
          <w:szCs w:val="20"/>
        </w:rPr>
        <w:t>DICHIARA</w:t>
      </w:r>
      <w:r w:rsidR="00612E7C" w:rsidRPr="008466A0">
        <w:rPr>
          <w:rFonts w:ascii="Arial" w:hAnsi="Arial" w:cs="Arial"/>
          <w:sz w:val="20"/>
          <w:szCs w:val="20"/>
        </w:rPr>
        <w:t xml:space="preserve"> c</w:t>
      </w:r>
      <w:r w:rsidR="00971037" w:rsidRPr="008466A0">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0AF15C72" w:rsidR="00522A93" w:rsidRPr="008466A0" w:rsidRDefault="00107FED" w:rsidP="008466A0">
      <w:pPr>
        <w:spacing w:after="0" w:line="300" w:lineRule="exact"/>
        <w:ind w:left="357" w:firstLine="351"/>
        <w:rPr>
          <w:rFonts w:ascii="Arial" w:eastAsia="Calibri" w:hAnsi="Arial" w:cs="Arial"/>
          <w:i/>
          <w:sz w:val="20"/>
          <w:szCs w:val="20"/>
        </w:rPr>
      </w:pPr>
      <w:r w:rsidRPr="008466A0">
        <w:rPr>
          <w:rFonts w:ascii="Arial" w:eastAsia="Calibri" w:hAnsi="Arial" w:cs="Arial"/>
          <w:b/>
          <w:bCs/>
          <w:i/>
          <w:sz w:val="20"/>
          <w:szCs w:val="20"/>
        </w:rPr>
        <w:t>O</w:t>
      </w:r>
      <w:r w:rsidR="00522A93" w:rsidRPr="008466A0">
        <w:rPr>
          <w:rFonts w:ascii="Arial" w:eastAsia="Calibri" w:hAnsi="Arial" w:cs="Arial"/>
          <w:b/>
          <w:bCs/>
          <w:i/>
          <w:sz w:val="20"/>
          <w:szCs w:val="20"/>
        </w:rPr>
        <w:t>ppure</w:t>
      </w:r>
    </w:p>
    <w:p w14:paraId="51C02A87" w14:textId="470BA7EC" w:rsidR="00522A93" w:rsidRPr="008466A0" w:rsidRDefault="003D7B05" w:rsidP="00014955">
      <w:pPr>
        <w:pStyle w:val="Numeroelenco"/>
        <w:numPr>
          <w:ilvl w:val="0"/>
          <w:numId w:val="2"/>
        </w:numPr>
        <w:rPr>
          <w:rFonts w:ascii="Arial" w:eastAsia="Calibri" w:hAnsi="Arial" w:cs="Arial"/>
          <w:kern w:val="0"/>
          <w:szCs w:val="20"/>
        </w:rPr>
      </w:pPr>
      <w:r w:rsidRPr="008466A0">
        <w:rPr>
          <w:rFonts w:ascii="Arial" w:hAnsi="Arial" w:cs="Arial"/>
          <w:b/>
          <w:szCs w:val="20"/>
        </w:rPr>
        <w:t>DICHIARA</w:t>
      </w:r>
      <w:r w:rsidR="00612E7C" w:rsidRPr="008466A0">
        <w:rPr>
          <w:rFonts w:ascii="Arial" w:hAnsi="Arial" w:cs="Arial"/>
          <w:szCs w:val="20"/>
        </w:rPr>
        <w:t xml:space="preserve"> c</w:t>
      </w:r>
      <w:r w:rsidR="00522A93" w:rsidRPr="008466A0">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8466A0">
        <w:rPr>
          <w:rFonts w:ascii="Arial" w:eastAsia="Calibri" w:hAnsi="Arial" w:cs="Arial"/>
          <w:kern w:val="0"/>
          <w:szCs w:val="20"/>
        </w:rPr>
        <w:t xml:space="preserve">. </w:t>
      </w:r>
    </w:p>
    <w:p w14:paraId="0E424B9C" w14:textId="77777777" w:rsidR="00155546" w:rsidRPr="008466A0" w:rsidRDefault="00155546" w:rsidP="00014955">
      <w:pPr>
        <w:pStyle w:val="Paragrafoelenco"/>
        <w:numPr>
          <w:ilvl w:val="0"/>
          <w:numId w:val="2"/>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r w:rsidRPr="008466A0">
        <w:rPr>
          <w:rFonts w:ascii="Arial" w:hAnsi="Arial" w:cs="Arial"/>
          <w:i/>
          <w:sz w:val="20"/>
          <w:szCs w:val="20"/>
          <w:highlight w:val="lightGray"/>
        </w:rPr>
        <w:t>(</w:t>
      </w:r>
      <w:r w:rsidRPr="008466A0">
        <w:rPr>
          <w:rFonts w:ascii="Arial" w:hAnsi="Arial" w:cs="Arial"/>
          <w:b/>
          <w:i/>
          <w:sz w:val="20"/>
          <w:szCs w:val="20"/>
          <w:highlight w:val="lightGray"/>
        </w:rPr>
        <w:t>*</w:t>
      </w:r>
      <w:r w:rsidRPr="008466A0">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p w14:paraId="186A3234" w14:textId="77777777" w:rsidR="00A41A32" w:rsidRPr="008466A0" w:rsidRDefault="00A41A32" w:rsidP="008466A0">
      <w:pPr>
        <w:spacing w:after="0" w:line="300" w:lineRule="exact"/>
        <w:rPr>
          <w:rFonts w:ascii="Arial" w:hAnsi="Arial" w:cs="Arial"/>
          <w:sz w:val="20"/>
          <w:szCs w:val="20"/>
        </w:rPr>
      </w:pPr>
    </w:p>
    <w:p w14:paraId="4EFE6385" w14:textId="692381EF" w:rsidR="0062798C" w:rsidRPr="008466A0" w:rsidRDefault="0062798C" w:rsidP="008466A0">
      <w:pPr>
        <w:spacing w:after="0" w:line="300" w:lineRule="exact"/>
        <w:rPr>
          <w:rFonts w:ascii="Arial" w:hAnsi="Arial" w:cs="Arial"/>
          <w:sz w:val="20"/>
          <w:szCs w:val="20"/>
        </w:rPr>
      </w:pPr>
      <w:r w:rsidRPr="008466A0">
        <w:rPr>
          <w:rFonts w:ascii="Arial" w:hAnsi="Arial" w:cs="Arial"/>
          <w:sz w:val="20"/>
          <w:szCs w:val="20"/>
        </w:rPr>
        <w:t xml:space="preserve">La documentazione presentata in copia viene prodotta ai sensi del decreto legislativo n. 82/05. </w:t>
      </w:r>
    </w:p>
    <w:p w14:paraId="123CA065" w14:textId="3AE1EBC1" w:rsidR="002D2363" w:rsidRPr="008466A0" w:rsidRDefault="002D2363" w:rsidP="008466A0">
      <w:pPr>
        <w:spacing w:after="0" w:line="300" w:lineRule="exact"/>
        <w:rPr>
          <w:rFonts w:ascii="Arial" w:hAnsi="Arial" w:cs="Arial"/>
          <w:sz w:val="20"/>
          <w:szCs w:val="20"/>
        </w:rPr>
      </w:pPr>
    </w:p>
    <w:p w14:paraId="11622816" w14:textId="2535E2E0" w:rsidR="002D2363" w:rsidRPr="008466A0" w:rsidRDefault="00107FED" w:rsidP="008466A0">
      <w:pPr>
        <w:spacing w:after="0" w:line="300" w:lineRule="exact"/>
        <w:rPr>
          <w:rFonts w:ascii="Arial" w:hAnsi="Arial" w:cs="Arial"/>
          <w:sz w:val="20"/>
          <w:szCs w:val="20"/>
        </w:rPr>
      </w:pP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t>Firmato Digitalmente</w:t>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Pr="008466A0">
        <w:rPr>
          <w:rFonts w:ascii="Arial" w:hAnsi="Arial" w:cs="Arial"/>
          <w:sz w:val="20"/>
          <w:szCs w:val="20"/>
        </w:rPr>
        <w:t>__________________</w:t>
      </w:r>
      <w:r w:rsidR="002D2363" w:rsidRPr="008466A0">
        <w:rPr>
          <w:rFonts w:ascii="Arial" w:hAnsi="Arial" w:cs="Arial"/>
          <w:sz w:val="20"/>
          <w:szCs w:val="20"/>
        </w:rPr>
        <w:tab/>
      </w:r>
    </w:p>
    <w:p w14:paraId="206DBFA0" w14:textId="77777777" w:rsidR="002D2363" w:rsidRPr="008466A0" w:rsidRDefault="002D2363" w:rsidP="008466A0">
      <w:pPr>
        <w:spacing w:after="0" w:line="300" w:lineRule="exact"/>
        <w:rPr>
          <w:rFonts w:ascii="Arial" w:hAnsi="Arial" w:cs="Arial"/>
          <w:sz w:val="20"/>
          <w:szCs w:val="20"/>
        </w:rPr>
      </w:pPr>
    </w:p>
    <w:p w14:paraId="0BA8F9D2" w14:textId="77777777" w:rsidR="0062798C" w:rsidRPr="008466A0" w:rsidRDefault="0062798C" w:rsidP="008466A0">
      <w:pPr>
        <w:spacing w:after="0" w:line="300" w:lineRule="exact"/>
        <w:rPr>
          <w:rFonts w:ascii="Arial" w:hAnsi="Arial" w:cs="Arial"/>
          <w:sz w:val="20"/>
          <w:szCs w:val="20"/>
        </w:rPr>
      </w:pPr>
    </w:p>
    <w:p w14:paraId="1C1DA9D3" w14:textId="77777777" w:rsidR="00C312DE" w:rsidRPr="008466A0" w:rsidRDefault="00C312DE" w:rsidP="008466A0">
      <w:pPr>
        <w:spacing w:after="0" w:line="300" w:lineRule="exact"/>
        <w:rPr>
          <w:rFonts w:ascii="Arial" w:hAnsi="Arial" w:cs="Arial"/>
          <w:sz w:val="20"/>
          <w:szCs w:val="20"/>
        </w:rPr>
      </w:pPr>
    </w:p>
    <w:p w14:paraId="168314B3" w14:textId="77777777" w:rsidR="00180320" w:rsidRPr="008466A0" w:rsidRDefault="00180320" w:rsidP="008466A0">
      <w:pPr>
        <w:spacing w:after="0" w:line="300" w:lineRule="exact"/>
        <w:jc w:val="both"/>
        <w:rPr>
          <w:rFonts w:ascii="Arial" w:hAnsi="Arial" w:cs="Arial"/>
          <w:sz w:val="20"/>
          <w:szCs w:val="20"/>
        </w:rPr>
      </w:pPr>
    </w:p>
    <w:p w14:paraId="7F8A815B" w14:textId="77777777" w:rsidR="00AC7FFE" w:rsidRPr="008466A0" w:rsidRDefault="00AC7FFE" w:rsidP="008466A0">
      <w:pPr>
        <w:spacing w:after="0" w:line="300" w:lineRule="exact"/>
        <w:jc w:val="both"/>
        <w:rPr>
          <w:rFonts w:ascii="Arial" w:hAnsi="Arial" w:cs="Arial"/>
          <w:sz w:val="20"/>
          <w:szCs w:val="20"/>
        </w:rPr>
      </w:pPr>
    </w:p>
    <w:sectPr w:rsidR="00AC7FFE" w:rsidRPr="008466A0" w:rsidSect="00BF3264">
      <w:headerReference w:type="even" r:id="rId9"/>
      <w:headerReference w:type="default" r:id="rId10"/>
      <w:footerReference w:type="even" r:id="rId11"/>
      <w:footerReference w:type="default" r:id="rId12"/>
      <w:headerReference w:type="first" r:id="rId13"/>
      <w:footerReference w:type="first" r:id="rId14"/>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E739F5" w14:textId="77777777" w:rsidR="007E1557" w:rsidRDefault="007E1557" w:rsidP="00581B85">
      <w:pPr>
        <w:spacing w:after="0" w:line="240" w:lineRule="auto"/>
      </w:pPr>
      <w:r>
        <w:separator/>
      </w:r>
    </w:p>
  </w:endnote>
  <w:endnote w:type="continuationSeparator" w:id="0">
    <w:p w14:paraId="2DCE5F17" w14:textId="77777777" w:rsidR="007E1557" w:rsidRDefault="007E1557"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17B2C" w14:textId="77777777" w:rsidR="00152D8D" w:rsidRDefault="00152D8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71D31" w14:textId="77777777" w:rsidR="00677F46" w:rsidRPr="00152D8D" w:rsidRDefault="00677F46" w:rsidP="002D7100">
    <w:pPr>
      <w:pBdr>
        <w:top w:val="single" w:sz="4" w:space="1" w:color="auto"/>
      </w:pBdr>
      <w:spacing w:after="0" w:line="276" w:lineRule="auto"/>
      <w:rPr>
        <w:rFonts w:ascii="Arial" w:eastAsia="Calibri" w:hAnsi="Arial" w:cs="Arial"/>
        <w:sz w:val="16"/>
        <w:szCs w:val="16"/>
      </w:rPr>
    </w:pPr>
  </w:p>
  <w:p w14:paraId="2690D568" w14:textId="08830B39" w:rsidR="00F73420" w:rsidRPr="00152D8D" w:rsidRDefault="00F6716D" w:rsidP="002D7100">
    <w:pPr>
      <w:pBdr>
        <w:top w:val="single" w:sz="4" w:space="1" w:color="auto"/>
      </w:pBdr>
      <w:spacing w:after="0" w:line="276" w:lineRule="auto"/>
      <w:rPr>
        <w:rFonts w:ascii="Arial" w:eastAsia="Calibri" w:hAnsi="Arial" w:cs="Arial"/>
        <w:sz w:val="16"/>
        <w:szCs w:val="16"/>
      </w:rPr>
    </w:pPr>
    <w:r w:rsidRPr="00152D8D">
      <w:rPr>
        <w:rFonts w:ascii="Arial" w:eastAsia="Calibri" w:hAnsi="Arial" w:cs="Arial"/>
        <w:sz w:val="16"/>
        <w:szCs w:val="16"/>
      </w:rPr>
      <w:t xml:space="preserve">Acquisizione di sottoscrizioni SW e servizi professionali Neo4j per Sogei – ID </w:t>
    </w:r>
    <w:r w:rsidR="00CC4790">
      <w:rPr>
        <w:rFonts w:ascii="Arial" w:eastAsia="Calibri" w:hAnsi="Arial" w:cs="Arial"/>
        <w:sz w:val="16"/>
        <w:szCs w:val="16"/>
      </w:rPr>
      <w:t>2972</w:t>
    </w:r>
  </w:p>
  <w:p w14:paraId="1118C802" w14:textId="77777777" w:rsidR="002D7100" w:rsidRPr="00152D8D" w:rsidRDefault="002D7100" w:rsidP="002D7100">
    <w:pPr>
      <w:widowControl w:val="0"/>
      <w:tabs>
        <w:tab w:val="right" w:pos="9638"/>
      </w:tabs>
      <w:spacing w:after="0" w:line="360" w:lineRule="auto"/>
      <w:ind w:right="-2"/>
      <w:jc w:val="both"/>
      <w:rPr>
        <w:rFonts w:ascii="Arial" w:eastAsia="Times New Roman" w:hAnsi="Arial" w:cs="Arial"/>
        <w:sz w:val="16"/>
        <w:szCs w:val="16"/>
        <w:lang w:eastAsia="it-IT"/>
      </w:rPr>
    </w:pPr>
    <w:r w:rsidRPr="00152D8D">
      <w:rPr>
        <w:rFonts w:ascii="Arial" w:eastAsia="Times New Roman" w:hAnsi="Arial" w:cs="Arial"/>
        <w:sz w:val="16"/>
        <w:szCs w:val="16"/>
        <w:lang w:eastAsia="it-IT"/>
      </w:rPr>
      <w:t xml:space="preserve">Appalto specifico nell’ambito dello SDA </w:t>
    </w:r>
  </w:p>
  <w:p w14:paraId="7EBDB53C" w14:textId="45D9C31B" w:rsidR="002D7100" w:rsidRPr="00152D8D" w:rsidRDefault="002D7100" w:rsidP="002D7100">
    <w:pPr>
      <w:widowControl w:val="0"/>
      <w:tabs>
        <w:tab w:val="right" w:pos="9638"/>
      </w:tabs>
      <w:spacing w:after="0" w:line="360" w:lineRule="auto"/>
      <w:ind w:right="-2"/>
      <w:jc w:val="both"/>
      <w:rPr>
        <w:rFonts w:ascii="Arial" w:eastAsia="Times New Roman" w:hAnsi="Arial" w:cs="Arial"/>
        <w:sz w:val="16"/>
        <w:szCs w:val="16"/>
        <w:lang w:eastAsia="it-IT"/>
      </w:rPr>
    </w:pPr>
    <w:r w:rsidRPr="00152D8D">
      <w:rPr>
        <w:rFonts w:ascii="Arial" w:eastAsia="Times New Roman" w:hAnsi="Arial" w:cs="Arial"/>
        <w:sz w:val="16"/>
        <w:szCs w:val="16"/>
        <w:lang w:eastAsia="it-IT"/>
      </w:rPr>
      <w:t xml:space="preserve">Allegato </w:t>
    </w:r>
    <w:r w:rsidR="00F73420" w:rsidRPr="00152D8D">
      <w:rPr>
        <w:rFonts w:ascii="Arial" w:eastAsia="Times New Roman" w:hAnsi="Arial" w:cs="Arial"/>
        <w:sz w:val="16"/>
        <w:szCs w:val="16"/>
        <w:lang w:eastAsia="it-IT"/>
      </w:rPr>
      <w:t>1</w:t>
    </w:r>
    <w:r w:rsidRPr="00152D8D">
      <w:rPr>
        <w:rFonts w:ascii="Arial" w:eastAsia="Times New Roman" w:hAnsi="Arial" w:cs="Arial"/>
        <w:sz w:val="16"/>
        <w:szCs w:val="16"/>
        <w:lang w:eastAsia="it-IT"/>
      </w:rPr>
      <w:t xml:space="preserve"> – </w:t>
    </w:r>
    <w:r w:rsidR="001B45C5">
      <w:rPr>
        <w:rFonts w:ascii="Arial" w:eastAsia="Times New Roman" w:hAnsi="Arial" w:cs="Arial"/>
        <w:sz w:val="16"/>
        <w:szCs w:val="16"/>
        <w:lang w:eastAsia="it-IT"/>
      </w:rPr>
      <w:t>D</w:t>
    </w:r>
    <w:r w:rsidRPr="00152D8D">
      <w:rPr>
        <w:rFonts w:ascii="Arial" w:eastAsia="Times New Roman" w:hAnsi="Arial" w:cs="Arial"/>
        <w:sz w:val="16"/>
        <w:szCs w:val="16"/>
        <w:lang w:eastAsia="it-IT"/>
      </w:rPr>
      <w:t>ichiarazione</w:t>
    </w:r>
    <w:r w:rsidR="001B45C5">
      <w:rPr>
        <w:rFonts w:ascii="Arial" w:eastAsia="Times New Roman" w:hAnsi="Arial" w:cs="Arial"/>
        <w:sz w:val="16"/>
        <w:szCs w:val="16"/>
        <w:lang w:eastAsia="it-IT"/>
      </w:rPr>
      <w:t xml:space="preserve"> aggiuntiva</w:t>
    </w:r>
  </w:p>
  <w:sdt>
    <w:sdtPr>
      <w:rPr>
        <w:rFonts w:ascii="Arial" w:hAnsi="Arial" w:cs="Arial"/>
        <w:sz w:val="16"/>
        <w:szCs w:val="16"/>
      </w:rPr>
      <w:id w:val="1444037173"/>
      <w:docPartObj>
        <w:docPartGallery w:val="Page Numbers (Bottom of Page)"/>
        <w:docPartUnique/>
      </w:docPartObj>
    </w:sdtPr>
    <w:sdtContent>
      <w:p w14:paraId="37FEE2B6" w14:textId="2F3D0FC9" w:rsidR="002D7100" w:rsidRPr="00152D8D" w:rsidRDefault="002D7100">
        <w:pPr>
          <w:pStyle w:val="Pidipagina"/>
          <w:jc w:val="right"/>
          <w:rPr>
            <w:rFonts w:ascii="Arial" w:hAnsi="Arial" w:cs="Arial"/>
            <w:sz w:val="16"/>
            <w:szCs w:val="16"/>
          </w:rPr>
        </w:pPr>
        <w:r w:rsidRPr="00152D8D">
          <w:rPr>
            <w:rFonts w:ascii="Arial" w:hAnsi="Arial" w:cs="Arial"/>
            <w:sz w:val="16"/>
            <w:szCs w:val="16"/>
          </w:rPr>
          <w:fldChar w:fldCharType="begin"/>
        </w:r>
        <w:r w:rsidRPr="00152D8D">
          <w:rPr>
            <w:rFonts w:ascii="Arial" w:hAnsi="Arial" w:cs="Arial"/>
            <w:sz w:val="16"/>
            <w:szCs w:val="16"/>
          </w:rPr>
          <w:instrText>PAGE   \* MERGEFORMAT</w:instrText>
        </w:r>
        <w:r w:rsidRPr="00152D8D">
          <w:rPr>
            <w:rFonts w:ascii="Arial" w:hAnsi="Arial" w:cs="Arial"/>
            <w:sz w:val="16"/>
            <w:szCs w:val="16"/>
          </w:rPr>
          <w:fldChar w:fldCharType="separate"/>
        </w:r>
        <w:r w:rsidRPr="00152D8D">
          <w:rPr>
            <w:rFonts w:ascii="Arial" w:hAnsi="Arial" w:cs="Arial"/>
            <w:sz w:val="16"/>
            <w:szCs w:val="16"/>
          </w:rPr>
          <w:t>2</w:t>
        </w:r>
        <w:r w:rsidRPr="00152D8D">
          <w:rPr>
            <w:rFonts w:ascii="Arial" w:hAnsi="Arial" w:cs="Arial"/>
            <w:sz w:val="16"/>
            <w:szCs w:val="16"/>
          </w:rPr>
          <w:fldChar w:fldCharType="end"/>
        </w:r>
      </w:p>
    </w:sdtContent>
  </w:sdt>
  <w:p w14:paraId="0D5F5783" w14:textId="77777777" w:rsidR="002D7100" w:rsidRPr="00152D8D" w:rsidRDefault="002D710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A8227" w14:textId="77777777" w:rsidR="00152D8D" w:rsidRDefault="00152D8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C00202" w14:textId="77777777" w:rsidR="007E1557" w:rsidRDefault="007E1557" w:rsidP="00581B85">
      <w:pPr>
        <w:spacing w:after="0" w:line="240" w:lineRule="auto"/>
      </w:pPr>
      <w:r>
        <w:separator/>
      </w:r>
    </w:p>
  </w:footnote>
  <w:footnote w:type="continuationSeparator" w:id="0">
    <w:p w14:paraId="66862148" w14:textId="77777777" w:rsidR="007E1557" w:rsidRDefault="007E1557" w:rsidP="00581B85">
      <w:pPr>
        <w:spacing w:after="0" w:line="240" w:lineRule="auto"/>
      </w:pPr>
      <w:r>
        <w:continuationSeparator/>
      </w:r>
    </w:p>
  </w:footnote>
  <w:footnote w:id="1">
    <w:p w14:paraId="0C1A70C8" w14:textId="6DFB5DDA" w:rsidR="004F5263" w:rsidRPr="00C84403" w:rsidRDefault="004F5263" w:rsidP="00BA6AD5">
      <w:pPr>
        <w:pStyle w:val="Testonotaapidipagina"/>
        <w:rPr>
          <w:sz w:val="16"/>
          <w:szCs w:val="16"/>
        </w:rPr>
      </w:pPr>
      <w:r w:rsidRPr="00C84403">
        <w:rPr>
          <w:rStyle w:val="Rimandonotaapidipagina"/>
        </w:rPr>
        <w:footnoteRef/>
      </w:r>
      <w:r w:rsidRPr="00C84403">
        <w:t xml:space="preserve"> </w:t>
      </w:r>
      <w:r w:rsidRPr="00C84403">
        <w:rPr>
          <w:sz w:val="16"/>
          <w:szCs w:val="16"/>
        </w:rPr>
        <w:t>Le dichiarazioni devono essere rese dal titolare /rappresentante legale/institore</w:t>
      </w:r>
      <w:r w:rsidR="00BA6AD5" w:rsidRPr="00C84403">
        <w:rPr>
          <w:sz w:val="16"/>
          <w:szCs w:val="16"/>
        </w:rPr>
        <w:t>:</w:t>
      </w:r>
      <w:r w:rsidRPr="00C84403">
        <w:rPr>
          <w:sz w:val="16"/>
          <w:szCs w:val="16"/>
        </w:rPr>
        <w:t xml:space="preserve"> </w:t>
      </w:r>
    </w:p>
    <w:p w14:paraId="6D655EC1" w14:textId="3E234465" w:rsidR="004F5263" w:rsidRPr="00C84403" w:rsidRDefault="004F5263" w:rsidP="00581B85">
      <w:pPr>
        <w:pStyle w:val="Testonotaapidipagina"/>
        <w:rPr>
          <w:sz w:val="16"/>
          <w:szCs w:val="16"/>
        </w:rPr>
      </w:pPr>
      <w:r w:rsidRPr="00C84403">
        <w:rPr>
          <w:sz w:val="16"/>
          <w:szCs w:val="16"/>
        </w:rPr>
        <w:t>• dell'Operatore singolo</w:t>
      </w:r>
    </w:p>
    <w:p w14:paraId="6C5A8AD3" w14:textId="42828CD7" w:rsidR="004F5263" w:rsidRPr="00C84403" w:rsidRDefault="004F5263" w:rsidP="000F38B2">
      <w:pPr>
        <w:pStyle w:val="Testonotaapidipagina"/>
        <w:rPr>
          <w:sz w:val="16"/>
          <w:szCs w:val="16"/>
        </w:rPr>
      </w:pPr>
      <w:r w:rsidRPr="00C84403">
        <w:rPr>
          <w:sz w:val="16"/>
          <w:szCs w:val="16"/>
        </w:rPr>
        <w:t xml:space="preserve">• dei Consorzi di cui all’articolo 65, comma 2, lettere b) e c) del Codice e delle eventuali consorziate esecutrici </w:t>
      </w:r>
      <w:r w:rsidR="00762E76" w:rsidRPr="00C84403">
        <w:rPr>
          <w:sz w:val="16"/>
          <w:szCs w:val="16"/>
        </w:rPr>
        <w:t>nelle parti pertinenti</w:t>
      </w:r>
    </w:p>
    <w:p w14:paraId="688CBC6F" w14:textId="26075328" w:rsidR="004F5263" w:rsidRPr="00C84403" w:rsidRDefault="004F5263" w:rsidP="000F38B2">
      <w:pPr>
        <w:pStyle w:val="Testonotaapidipagina"/>
        <w:rPr>
          <w:sz w:val="16"/>
          <w:szCs w:val="16"/>
        </w:rPr>
      </w:pPr>
      <w:r w:rsidRPr="00C84403">
        <w:rPr>
          <w:sz w:val="16"/>
          <w:szCs w:val="16"/>
        </w:rPr>
        <w:t>• dei Consorzi stabili di cui all’articolo 65, comma 2, lett. d) del Codice e delle eventuali consorziate esecutrici</w:t>
      </w:r>
      <w:r w:rsidR="00762E76" w:rsidRPr="00C84403">
        <w:rPr>
          <w:sz w:val="16"/>
          <w:szCs w:val="16"/>
        </w:rPr>
        <w:t xml:space="preserve"> nelle parti pertinenti</w:t>
      </w:r>
    </w:p>
    <w:p w14:paraId="0A6D77D2" w14:textId="77777777" w:rsidR="004F5263" w:rsidRPr="00C84403" w:rsidRDefault="004F5263" w:rsidP="00581B85">
      <w:pPr>
        <w:pStyle w:val="Testonotaapidipagina"/>
        <w:rPr>
          <w:sz w:val="16"/>
          <w:szCs w:val="16"/>
        </w:rPr>
      </w:pPr>
      <w:r w:rsidRPr="00C84403">
        <w:rPr>
          <w:sz w:val="16"/>
          <w:szCs w:val="16"/>
        </w:rPr>
        <w:t xml:space="preserve">• della Mandataria /Capofila nel caso di RTI o Consorzi Ordinari costituiti </w:t>
      </w:r>
    </w:p>
    <w:p w14:paraId="249A6F3C" w14:textId="00FB0249" w:rsidR="004F5263" w:rsidRPr="00C84403" w:rsidRDefault="004F5263" w:rsidP="00581B85">
      <w:pPr>
        <w:pStyle w:val="Testonotaapidipagina"/>
        <w:rPr>
          <w:sz w:val="16"/>
          <w:szCs w:val="16"/>
        </w:rPr>
      </w:pPr>
      <w:r w:rsidRPr="00C84403">
        <w:rPr>
          <w:sz w:val="16"/>
          <w:szCs w:val="16"/>
        </w:rPr>
        <w:t>• da tutte le imprese raggruppate di un RTI nel caso di RTI ancora da costituire</w:t>
      </w:r>
      <w:r w:rsidR="00762E76" w:rsidRPr="00C84403">
        <w:rPr>
          <w:sz w:val="16"/>
          <w:szCs w:val="16"/>
        </w:rPr>
        <w:t xml:space="preserve"> o costituiti limitatamente alle parti pertinenti</w:t>
      </w:r>
    </w:p>
    <w:p w14:paraId="53AA1043" w14:textId="5DBADB78" w:rsidR="004F5263" w:rsidRPr="00C84403" w:rsidRDefault="004F5263" w:rsidP="00581B85">
      <w:pPr>
        <w:pStyle w:val="Testonotaapidipagina"/>
        <w:rPr>
          <w:sz w:val="16"/>
          <w:szCs w:val="16"/>
        </w:rPr>
      </w:pPr>
      <w:r w:rsidRPr="00C84403">
        <w:rPr>
          <w:sz w:val="16"/>
          <w:szCs w:val="16"/>
        </w:rPr>
        <w:t xml:space="preserve">• da tutte le imprese consorziate nel caso di un Consorzio Ordinario ancora da costituire </w:t>
      </w:r>
      <w:r w:rsidR="00762E76" w:rsidRPr="00C84403">
        <w:rPr>
          <w:sz w:val="16"/>
          <w:szCs w:val="16"/>
        </w:rPr>
        <w:t>o costituiti limitatamente alle parti pertinenti</w:t>
      </w:r>
    </w:p>
    <w:p w14:paraId="3E3EAE69" w14:textId="77777777" w:rsidR="004F5263" w:rsidRPr="00C84403" w:rsidRDefault="004F5263" w:rsidP="00581B85">
      <w:pPr>
        <w:pStyle w:val="Testonotaapidipagina"/>
        <w:rPr>
          <w:sz w:val="16"/>
          <w:szCs w:val="16"/>
        </w:rPr>
      </w:pPr>
      <w:r w:rsidRPr="00C84403">
        <w:rPr>
          <w:sz w:val="16"/>
          <w:szCs w:val="16"/>
        </w:rPr>
        <w:t xml:space="preserve">• della impresa retista che riveste la funzione di organo comune nel caso di rete dotata di organo comune con potere di rappresentanza e con/senza soggettività giuridica; </w:t>
      </w:r>
    </w:p>
    <w:p w14:paraId="05B5C458" w14:textId="77777777" w:rsidR="004F5263" w:rsidRPr="00C84403" w:rsidRDefault="004F5263" w:rsidP="00581B85">
      <w:pPr>
        <w:pStyle w:val="Testonotaapidipagina"/>
        <w:rPr>
          <w:sz w:val="16"/>
          <w:szCs w:val="16"/>
        </w:rPr>
      </w:pPr>
      <w:r w:rsidRPr="00C84403">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C84403">
        <w:rPr>
          <w:sz w:val="16"/>
          <w:szCs w:val="16"/>
        </w:rPr>
        <w:t>• del Gruppo Europeo Interesse Economico</w:t>
      </w:r>
    </w:p>
  </w:footnote>
  <w:footnote w:id="2">
    <w:p w14:paraId="1D3FC5AD" w14:textId="50A891C9" w:rsidR="004F5263" w:rsidRPr="009D39B3" w:rsidRDefault="004F5263"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cumulabile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 w:id="3">
    <w:p w14:paraId="34956050" w14:textId="5725B6B8" w:rsidR="00EE2F3C" w:rsidRPr="007D32D6" w:rsidDel="00D834D1" w:rsidRDefault="00EE2F3C" w:rsidP="00EE2F3C">
      <w:pPr>
        <w:pStyle w:val="Testonotaapidipagina"/>
        <w:jc w:val="both"/>
        <w:rPr>
          <w:del w:id="1" w:author="Autore"/>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E279A" w14:textId="77777777" w:rsidR="00152D8D" w:rsidRDefault="00152D8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4F5263" w:rsidRDefault="004F5263">
    <w:pPr>
      <w:pStyle w:val="Intestazione"/>
    </w:pPr>
  </w:p>
  <w:p w14:paraId="499B12CC" w14:textId="4BDFFA3E" w:rsidR="004F5263" w:rsidRDefault="004F526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E06E7" w14:textId="77777777" w:rsidR="00152D8D" w:rsidRDefault="00152D8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2E54C15"/>
    <w:multiLevelType w:val="hybridMultilevel"/>
    <w:tmpl w:val="3E78FEB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5" w15:restartNumberingAfterBreak="0">
    <w:nsid w:val="0DF81048"/>
    <w:multiLevelType w:val="hybridMultilevel"/>
    <w:tmpl w:val="8CE22396"/>
    <w:lvl w:ilvl="0" w:tplc="9EF2397C">
      <w:start w:val="1"/>
      <w:numFmt w:val="decimal"/>
      <w:lvlText w:val="%1."/>
      <w:lvlJc w:val="left"/>
      <w:pPr>
        <w:ind w:left="720" w:hanging="360"/>
      </w:pPr>
      <w:rPr>
        <w:rFonts w:hint="default"/>
        <w:b/>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10"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11"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12"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24389384">
    <w:abstractNumId w:val="5"/>
  </w:num>
  <w:num w:numId="2" w16cid:durableId="1769545592">
    <w:abstractNumId w:val="3"/>
  </w:num>
  <w:num w:numId="3" w16cid:durableId="2087343268">
    <w:abstractNumId w:val="14"/>
  </w:num>
  <w:num w:numId="4" w16cid:durableId="301346835">
    <w:abstractNumId w:val="4"/>
  </w:num>
  <w:num w:numId="5" w16cid:durableId="1495145947">
    <w:abstractNumId w:val="12"/>
  </w:num>
  <w:num w:numId="6" w16cid:durableId="1466971429">
    <w:abstractNumId w:val="0"/>
  </w:num>
  <w:num w:numId="7" w16cid:durableId="240994269">
    <w:abstractNumId w:val="2"/>
  </w:num>
  <w:num w:numId="8" w16cid:durableId="659770420">
    <w:abstractNumId w:val="9"/>
  </w:num>
  <w:num w:numId="9" w16cid:durableId="950555912">
    <w:abstractNumId w:val="13"/>
  </w:num>
  <w:num w:numId="10" w16cid:durableId="373434457">
    <w:abstractNumId w:val="11"/>
  </w:num>
  <w:num w:numId="11" w16cid:durableId="1637710966">
    <w:abstractNumId w:val="1"/>
  </w:num>
  <w:num w:numId="12" w16cid:durableId="1069425681">
    <w:abstractNumId w:val="6"/>
  </w:num>
  <w:num w:numId="13" w16cid:durableId="199981127">
    <w:abstractNumId w:val="7"/>
  </w:num>
  <w:num w:numId="14" w16cid:durableId="1529025478">
    <w:abstractNumId w:val="8"/>
  </w:num>
  <w:num w:numId="15" w16cid:durableId="1222519584">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36E0"/>
    <w:rsid w:val="00006AA4"/>
    <w:rsid w:val="00007060"/>
    <w:rsid w:val="00011F9E"/>
    <w:rsid w:val="00014955"/>
    <w:rsid w:val="00015538"/>
    <w:rsid w:val="00022234"/>
    <w:rsid w:val="0003533D"/>
    <w:rsid w:val="00035845"/>
    <w:rsid w:val="000439B5"/>
    <w:rsid w:val="00043A90"/>
    <w:rsid w:val="0004523C"/>
    <w:rsid w:val="00051B05"/>
    <w:rsid w:val="00060AAC"/>
    <w:rsid w:val="00074FC1"/>
    <w:rsid w:val="0007567C"/>
    <w:rsid w:val="00081E0D"/>
    <w:rsid w:val="00084B53"/>
    <w:rsid w:val="0008729A"/>
    <w:rsid w:val="0009270D"/>
    <w:rsid w:val="000971AB"/>
    <w:rsid w:val="000A445C"/>
    <w:rsid w:val="000A556C"/>
    <w:rsid w:val="000A79D8"/>
    <w:rsid w:val="000A7E36"/>
    <w:rsid w:val="000B2D37"/>
    <w:rsid w:val="000B375F"/>
    <w:rsid w:val="000B59DD"/>
    <w:rsid w:val="000B5DF6"/>
    <w:rsid w:val="000B6756"/>
    <w:rsid w:val="000C50DA"/>
    <w:rsid w:val="000C5AAB"/>
    <w:rsid w:val="000D32E2"/>
    <w:rsid w:val="000F38B2"/>
    <w:rsid w:val="00106312"/>
    <w:rsid w:val="00107FED"/>
    <w:rsid w:val="00111FBB"/>
    <w:rsid w:val="001174BB"/>
    <w:rsid w:val="00123008"/>
    <w:rsid w:val="0012753D"/>
    <w:rsid w:val="001425AE"/>
    <w:rsid w:val="00150EBF"/>
    <w:rsid w:val="00152D8D"/>
    <w:rsid w:val="00155546"/>
    <w:rsid w:val="001562A4"/>
    <w:rsid w:val="001575D8"/>
    <w:rsid w:val="00162E4D"/>
    <w:rsid w:val="0017035E"/>
    <w:rsid w:val="00172211"/>
    <w:rsid w:val="00175EED"/>
    <w:rsid w:val="00176EBC"/>
    <w:rsid w:val="00180320"/>
    <w:rsid w:val="001837AF"/>
    <w:rsid w:val="001915EF"/>
    <w:rsid w:val="001A01ED"/>
    <w:rsid w:val="001A4536"/>
    <w:rsid w:val="001A63D9"/>
    <w:rsid w:val="001B45C5"/>
    <w:rsid w:val="001C01EB"/>
    <w:rsid w:val="001C4A46"/>
    <w:rsid w:val="001D7C00"/>
    <w:rsid w:val="00206DCC"/>
    <w:rsid w:val="0021106C"/>
    <w:rsid w:val="00222110"/>
    <w:rsid w:val="00227D39"/>
    <w:rsid w:val="002433F5"/>
    <w:rsid w:val="0025245D"/>
    <w:rsid w:val="002526F7"/>
    <w:rsid w:val="00262156"/>
    <w:rsid w:val="002657FE"/>
    <w:rsid w:val="0026666E"/>
    <w:rsid w:val="00271797"/>
    <w:rsid w:val="00273FEE"/>
    <w:rsid w:val="00275CD2"/>
    <w:rsid w:val="002766DF"/>
    <w:rsid w:val="00283168"/>
    <w:rsid w:val="00292564"/>
    <w:rsid w:val="002942DB"/>
    <w:rsid w:val="00295B2B"/>
    <w:rsid w:val="002B544D"/>
    <w:rsid w:val="002B55C4"/>
    <w:rsid w:val="002D12F9"/>
    <w:rsid w:val="002D1515"/>
    <w:rsid w:val="002D2363"/>
    <w:rsid w:val="002D7100"/>
    <w:rsid w:val="002E6A83"/>
    <w:rsid w:val="002F58A5"/>
    <w:rsid w:val="003131C0"/>
    <w:rsid w:val="00316090"/>
    <w:rsid w:val="003225A6"/>
    <w:rsid w:val="00327AFD"/>
    <w:rsid w:val="0033173D"/>
    <w:rsid w:val="00333FB8"/>
    <w:rsid w:val="003366E3"/>
    <w:rsid w:val="0034129E"/>
    <w:rsid w:val="00341365"/>
    <w:rsid w:val="0034295E"/>
    <w:rsid w:val="00345310"/>
    <w:rsid w:val="00345CF3"/>
    <w:rsid w:val="003502E9"/>
    <w:rsid w:val="003503DF"/>
    <w:rsid w:val="00350E13"/>
    <w:rsid w:val="00351575"/>
    <w:rsid w:val="003522FC"/>
    <w:rsid w:val="00354004"/>
    <w:rsid w:val="0036491F"/>
    <w:rsid w:val="003727C0"/>
    <w:rsid w:val="00395020"/>
    <w:rsid w:val="003A3D9D"/>
    <w:rsid w:val="003C5112"/>
    <w:rsid w:val="003D3DF2"/>
    <w:rsid w:val="003D7B05"/>
    <w:rsid w:val="003E03D8"/>
    <w:rsid w:val="003E0689"/>
    <w:rsid w:val="003E1CFA"/>
    <w:rsid w:val="003E4B11"/>
    <w:rsid w:val="003E5325"/>
    <w:rsid w:val="003F0D75"/>
    <w:rsid w:val="003F2CCF"/>
    <w:rsid w:val="003F3157"/>
    <w:rsid w:val="0040276D"/>
    <w:rsid w:val="00403A0C"/>
    <w:rsid w:val="004160EF"/>
    <w:rsid w:val="00421274"/>
    <w:rsid w:val="004237FE"/>
    <w:rsid w:val="00423E75"/>
    <w:rsid w:val="00426379"/>
    <w:rsid w:val="00427995"/>
    <w:rsid w:val="00431C7C"/>
    <w:rsid w:val="00432F2E"/>
    <w:rsid w:val="00436454"/>
    <w:rsid w:val="00442740"/>
    <w:rsid w:val="0044716C"/>
    <w:rsid w:val="00447CAF"/>
    <w:rsid w:val="00467D3D"/>
    <w:rsid w:val="00480857"/>
    <w:rsid w:val="00483DA1"/>
    <w:rsid w:val="0049188F"/>
    <w:rsid w:val="004960D6"/>
    <w:rsid w:val="004C3483"/>
    <w:rsid w:val="004D0B88"/>
    <w:rsid w:val="004D1330"/>
    <w:rsid w:val="004D1D6C"/>
    <w:rsid w:val="004E1232"/>
    <w:rsid w:val="004E2465"/>
    <w:rsid w:val="004E29B1"/>
    <w:rsid w:val="004E73B5"/>
    <w:rsid w:val="004F23A6"/>
    <w:rsid w:val="004F5263"/>
    <w:rsid w:val="00503A77"/>
    <w:rsid w:val="00522A93"/>
    <w:rsid w:val="00525841"/>
    <w:rsid w:val="00526D54"/>
    <w:rsid w:val="00527562"/>
    <w:rsid w:val="00533888"/>
    <w:rsid w:val="00537628"/>
    <w:rsid w:val="005408EF"/>
    <w:rsid w:val="0054148C"/>
    <w:rsid w:val="00546537"/>
    <w:rsid w:val="00551905"/>
    <w:rsid w:val="00553F4D"/>
    <w:rsid w:val="005614A0"/>
    <w:rsid w:val="005708E9"/>
    <w:rsid w:val="005747BE"/>
    <w:rsid w:val="0057652F"/>
    <w:rsid w:val="005801B0"/>
    <w:rsid w:val="005814CC"/>
    <w:rsid w:val="00581B85"/>
    <w:rsid w:val="00586593"/>
    <w:rsid w:val="00586D51"/>
    <w:rsid w:val="0059104E"/>
    <w:rsid w:val="005C0EC6"/>
    <w:rsid w:val="005C6322"/>
    <w:rsid w:val="005C7280"/>
    <w:rsid w:val="005D295A"/>
    <w:rsid w:val="005E0B71"/>
    <w:rsid w:val="005E5D2B"/>
    <w:rsid w:val="005F2729"/>
    <w:rsid w:val="005F3F75"/>
    <w:rsid w:val="005F66DE"/>
    <w:rsid w:val="005F73A1"/>
    <w:rsid w:val="00604DCE"/>
    <w:rsid w:val="006055F5"/>
    <w:rsid w:val="0061080A"/>
    <w:rsid w:val="00612E7C"/>
    <w:rsid w:val="006277AE"/>
    <w:rsid w:val="0062798C"/>
    <w:rsid w:val="006339BF"/>
    <w:rsid w:val="00637B81"/>
    <w:rsid w:val="0065690A"/>
    <w:rsid w:val="00657564"/>
    <w:rsid w:val="0066342D"/>
    <w:rsid w:val="00663E1D"/>
    <w:rsid w:val="00672F36"/>
    <w:rsid w:val="00676315"/>
    <w:rsid w:val="00677F46"/>
    <w:rsid w:val="00690943"/>
    <w:rsid w:val="006938A1"/>
    <w:rsid w:val="006957A1"/>
    <w:rsid w:val="00696ABF"/>
    <w:rsid w:val="006A11C7"/>
    <w:rsid w:val="006A4BD6"/>
    <w:rsid w:val="006A71BF"/>
    <w:rsid w:val="006A7734"/>
    <w:rsid w:val="006C1538"/>
    <w:rsid w:val="006C2704"/>
    <w:rsid w:val="006C44E1"/>
    <w:rsid w:val="006D7745"/>
    <w:rsid w:val="006E3FE7"/>
    <w:rsid w:val="006F2B4E"/>
    <w:rsid w:val="00701420"/>
    <w:rsid w:val="007032A4"/>
    <w:rsid w:val="00704ADA"/>
    <w:rsid w:val="00724F1E"/>
    <w:rsid w:val="007258EE"/>
    <w:rsid w:val="00726E64"/>
    <w:rsid w:val="00733A03"/>
    <w:rsid w:val="0073424F"/>
    <w:rsid w:val="00754AC7"/>
    <w:rsid w:val="00757C12"/>
    <w:rsid w:val="00762E76"/>
    <w:rsid w:val="00763214"/>
    <w:rsid w:val="00772516"/>
    <w:rsid w:val="00790266"/>
    <w:rsid w:val="00794391"/>
    <w:rsid w:val="007A0D4F"/>
    <w:rsid w:val="007A59B9"/>
    <w:rsid w:val="007B3A27"/>
    <w:rsid w:val="007B5998"/>
    <w:rsid w:val="007B6D2C"/>
    <w:rsid w:val="007D32D6"/>
    <w:rsid w:val="007D62AF"/>
    <w:rsid w:val="007E1557"/>
    <w:rsid w:val="007E1E77"/>
    <w:rsid w:val="007E7B29"/>
    <w:rsid w:val="007F2732"/>
    <w:rsid w:val="00801946"/>
    <w:rsid w:val="00813B06"/>
    <w:rsid w:val="008161D4"/>
    <w:rsid w:val="00816ADF"/>
    <w:rsid w:val="00816EA2"/>
    <w:rsid w:val="008217C8"/>
    <w:rsid w:val="00833A9A"/>
    <w:rsid w:val="00842EAA"/>
    <w:rsid w:val="008445AB"/>
    <w:rsid w:val="008466A0"/>
    <w:rsid w:val="00847A1C"/>
    <w:rsid w:val="00852936"/>
    <w:rsid w:val="0086269F"/>
    <w:rsid w:val="00885D07"/>
    <w:rsid w:val="00887DE8"/>
    <w:rsid w:val="008A2C46"/>
    <w:rsid w:val="008B35A7"/>
    <w:rsid w:val="008C599E"/>
    <w:rsid w:val="008D4177"/>
    <w:rsid w:val="008D5537"/>
    <w:rsid w:val="008D5B43"/>
    <w:rsid w:val="008F49CD"/>
    <w:rsid w:val="00900107"/>
    <w:rsid w:val="009007A5"/>
    <w:rsid w:val="00904BE3"/>
    <w:rsid w:val="00906D73"/>
    <w:rsid w:val="009204E8"/>
    <w:rsid w:val="009332C6"/>
    <w:rsid w:val="00935B9E"/>
    <w:rsid w:val="009409C6"/>
    <w:rsid w:val="0095304D"/>
    <w:rsid w:val="00971037"/>
    <w:rsid w:val="00971941"/>
    <w:rsid w:val="00972D09"/>
    <w:rsid w:val="0097480B"/>
    <w:rsid w:val="00975FD2"/>
    <w:rsid w:val="00984AC4"/>
    <w:rsid w:val="009A5631"/>
    <w:rsid w:val="009B0F90"/>
    <w:rsid w:val="009B5D33"/>
    <w:rsid w:val="009B7F7E"/>
    <w:rsid w:val="009D0F0E"/>
    <w:rsid w:val="009D35EB"/>
    <w:rsid w:val="009D39B3"/>
    <w:rsid w:val="009D7E06"/>
    <w:rsid w:val="009E0370"/>
    <w:rsid w:val="009E34A7"/>
    <w:rsid w:val="009F4580"/>
    <w:rsid w:val="00A16016"/>
    <w:rsid w:val="00A22877"/>
    <w:rsid w:val="00A258EB"/>
    <w:rsid w:val="00A368E1"/>
    <w:rsid w:val="00A41A32"/>
    <w:rsid w:val="00A43737"/>
    <w:rsid w:val="00A70440"/>
    <w:rsid w:val="00A7375F"/>
    <w:rsid w:val="00A84127"/>
    <w:rsid w:val="00A8416D"/>
    <w:rsid w:val="00A94BD0"/>
    <w:rsid w:val="00A95D39"/>
    <w:rsid w:val="00A95F7E"/>
    <w:rsid w:val="00AA17C0"/>
    <w:rsid w:val="00AA1CD2"/>
    <w:rsid w:val="00AA5D59"/>
    <w:rsid w:val="00AB1CA8"/>
    <w:rsid w:val="00AC12B0"/>
    <w:rsid w:val="00AC7FFE"/>
    <w:rsid w:val="00AD29A1"/>
    <w:rsid w:val="00AD4F52"/>
    <w:rsid w:val="00AE72DA"/>
    <w:rsid w:val="00AE78F9"/>
    <w:rsid w:val="00AF6257"/>
    <w:rsid w:val="00B007DC"/>
    <w:rsid w:val="00B008CD"/>
    <w:rsid w:val="00B10A19"/>
    <w:rsid w:val="00B12D54"/>
    <w:rsid w:val="00B1438F"/>
    <w:rsid w:val="00B26E25"/>
    <w:rsid w:val="00B315BE"/>
    <w:rsid w:val="00B42CDF"/>
    <w:rsid w:val="00B42D88"/>
    <w:rsid w:val="00B455F5"/>
    <w:rsid w:val="00B756DC"/>
    <w:rsid w:val="00B90A23"/>
    <w:rsid w:val="00BA00F4"/>
    <w:rsid w:val="00BA0B2E"/>
    <w:rsid w:val="00BA1DB6"/>
    <w:rsid w:val="00BA46B3"/>
    <w:rsid w:val="00BA6AD5"/>
    <w:rsid w:val="00BB192C"/>
    <w:rsid w:val="00BB2CC5"/>
    <w:rsid w:val="00BC0358"/>
    <w:rsid w:val="00BC10F0"/>
    <w:rsid w:val="00BD2192"/>
    <w:rsid w:val="00BD704B"/>
    <w:rsid w:val="00BD71AC"/>
    <w:rsid w:val="00BE7264"/>
    <w:rsid w:val="00BF3264"/>
    <w:rsid w:val="00C0222F"/>
    <w:rsid w:val="00C0346D"/>
    <w:rsid w:val="00C11326"/>
    <w:rsid w:val="00C26133"/>
    <w:rsid w:val="00C312DE"/>
    <w:rsid w:val="00C331DC"/>
    <w:rsid w:val="00C36020"/>
    <w:rsid w:val="00C36B79"/>
    <w:rsid w:val="00C443A3"/>
    <w:rsid w:val="00C4759B"/>
    <w:rsid w:val="00C60F0A"/>
    <w:rsid w:val="00C64702"/>
    <w:rsid w:val="00C72494"/>
    <w:rsid w:val="00C73A00"/>
    <w:rsid w:val="00C7435B"/>
    <w:rsid w:val="00C74554"/>
    <w:rsid w:val="00C745DA"/>
    <w:rsid w:val="00C84403"/>
    <w:rsid w:val="00C84CB1"/>
    <w:rsid w:val="00C96FD3"/>
    <w:rsid w:val="00CB055F"/>
    <w:rsid w:val="00CC43A3"/>
    <w:rsid w:val="00CC4790"/>
    <w:rsid w:val="00CC7D8F"/>
    <w:rsid w:val="00CD087A"/>
    <w:rsid w:val="00CD12C6"/>
    <w:rsid w:val="00CD1AEE"/>
    <w:rsid w:val="00CD2EA1"/>
    <w:rsid w:val="00CD74F5"/>
    <w:rsid w:val="00CF2EA4"/>
    <w:rsid w:val="00CF3307"/>
    <w:rsid w:val="00D013DA"/>
    <w:rsid w:val="00D154CD"/>
    <w:rsid w:val="00D2157D"/>
    <w:rsid w:val="00D23CB5"/>
    <w:rsid w:val="00D25BD0"/>
    <w:rsid w:val="00D32B07"/>
    <w:rsid w:val="00D45AF4"/>
    <w:rsid w:val="00D50504"/>
    <w:rsid w:val="00D521DA"/>
    <w:rsid w:val="00D57CE2"/>
    <w:rsid w:val="00D6338A"/>
    <w:rsid w:val="00D63ECB"/>
    <w:rsid w:val="00D7176A"/>
    <w:rsid w:val="00D718C6"/>
    <w:rsid w:val="00D72EBE"/>
    <w:rsid w:val="00D77EFC"/>
    <w:rsid w:val="00D834D1"/>
    <w:rsid w:val="00D87B0B"/>
    <w:rsid w:val="00D900F0"/>
    <w:rsid w:val="00D9074A"/>
    <w:rsid w:val="00D97714"/>
    <w:rsid w:val="00DA38ED"/>
    <w:rsid w:val="00DA44C7"/>
    <w:rsid w:val="00DA4F3C"/>
    <w:rsid w:val="00DA5EE1"/>
    <w:rsid w:val="00DA7EC7"/>
    <w:rsid w:val="00DB274F"/>
    <w:rsid w:val="00DB495F"/>
    <w:rsid w:val="00DB5AF5"/>
    <w:rsid w:val="00DC0A1A"/>
    <w:rsid w:val="00DD3310"/>
    <w:rsid w:val="00DD7DB5"/>
    <w:rsid w:val="00DE7D8A"/>
    <w:rsid w:val="00DF1F31"/>
    <w:rsid w:val="00DF7E5C"/>
    <w:rsid w:val="00E012A8"/>
    <w:rsid w:val="00E11DC8"/>
    <w:rsid w:val="00E20B6B"/>
    <w:rsid w:val="00E46817"/>
    <w:rsid w:val="00E50CE7"/>
    <w:rsid w:val="00E51572"/>
    <w:rsid w:val="00E62EDC"/>
    <w:rsid w:val="00E73B6F"/>
    <w:rsid w:val="00E778FF"/>
    <w:rsid w:val="00E779E4"/>
    <w:rsid w:val="00E860AD"/>
    <w:rsid w:val="00E86E24"/>
    <w:rsid w:val="00E949E1"/>
    <w:rsid w:val="00EA3766"/>
    <w:rsid w:val="00EB206F"/>
    <w:rsid w:val="00EB4BDA"/>
    <w:rsid w:val="00EB7100"/>
    <w:rsid w:val="00EC1C2C"/>
    <w:rsid w:val="00EC4FED"/>
    <w:rsid w:val="00ED1C97"/>
    <w:rsid w:val="00ED2F0E"/>
    <w:rsid w:val="00ED4A7C"/>
    <w:rsid w:val="00ED59A0"/>
    <w:rsid w:val="00ED6E9A"/>
    <w:rsid w:val="00EE0785"/>
    <w:rsid w:val="00EE15EB"/>
    <w:rsid w:val="00EE2F3C"/>
    <w:rsid w:val="00EE735E"/>
    <w:rsid w:val="00EF3C8F"/>
    <w:rsid w:val="00EF490C"/>
    <w:rsid w:val="00EF4F59"/>
    <w:rsid w:val="00F042BE"/>
    <w:rsid w:val="00F108BF"/>
    <w:rsid w:val="00F14696"/>
    <w:rsid w:val="00F21BC1"/>
    <w:rsid w:val="00F25783"/>
    <w:rsid w:val="00F33DED"/>
    <w:rsid w:val="00F44537"/>
    <w:rsid w:val="00F46727"/>
    <w:rsid w:val="00F473FD"/>
    <w:rsid w:val="00F5610A"/>
    <w:rsid w:val="00F66F0E"/>
    <w:rsid w:val="00F6716D"/>
    <w:rsid w:val="00F70BB9"/>
    <w:rsid w:val="00F71A18"/>
    <w:rsid w:val="00F73420"/>
    <w:rsid w:val="00F74B34"/>
    <w:rsid w:val="00F77ED5"/>
    <w:rsid w:val="00F90C8D"/>
    <w:rsid w:val="00F940D9"/>
    <w:rsid w:val="00F97A10"/>
    <w:rsid w:val="00FA72AF"/>
    <w:rsid w:val="00FA764C"/>
    <w:rsid w:val="00FB0772"/>
    <w:rsid w:val="00FB2474"/>
    <w:rsid w:val="00FB67E4"/>
    <w:rsid w:val="00FC50FD"/>
    <w:rsid w:val="00FC6675"/>
    <w:rsid w:val="00FD0E7F"/>
    <w:rsid w:val="00FE02F4"/>
    <w:rsid w:val="00FE2296"/>
    <w:rsid w:val="00FE4CA7"/>
    <w:rsid w:val="00FE6222"/>
    <w:rsid w:val="00FF21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6"/>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paragraph" w:customStyle="1" w:styleId="CLASSIFICAZIONEFOOTER1">
    <w:name w:val="CLASSIFICAZIONEFOOTER1"/>
    <w:hidden/>
    <w:uiPriority w:val="1"/>
    <w:unhideWhenUsed/>
    <w:qFormat/>
    <w:locked/>
    <w:rsid w:val="002D7100"/>
    <w:pPr>
      <w:spacing w:after="200" w:line="276" w:lineRule="auto"/>
    </w:pPr>
    <w:rPr>
      <w:rFonts w:ascii="Calibri"/>
      <w:color w:val="000000" w:themeColor="dark1"/>
      <w:sz w:val="18"/>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F042BE"/>
  </w:style>
  <w:style w:type="character" w:styleId="Collegamentoipertestuale">
    <w:name w:val="Hyperlink"/>
    <w:basedOn w:val="Carpredefinitoparagrafo"/>
    <w:uiPriority w:val="99"/>
    <w:unhideWhenUsed/>
    <w:rsid w:val="00FA72AF"/>
    <w:rPr>
      <w:color w:val="0000FF"/>
      <w:u w:val="single"/>
    </w:rPr>
  </w:style>
  <w:style w:type="character" w:styleId="Menzionenonrisolta">
    <w:name w:val="Unresolved Mention"/>
    <w:basedOn w:val="Carpredefinitoparagrafo"/>
    <w:uiPriority w:val="99"/>
    <w:semiHidden/>
    <w:unhideWhenUsed/>
    <w:rsid w:val="00A841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341686">
      <w:bodyDiv w:val="1"/>
      <w:marLeft w:val="0"/>
      <w:marRight w:val="0"/>
      <w:marTop w:val="0"/>
      <w:marBottom w:val="0"/>
      <w:divBdr>
        <w:top w:val="none" w:sz="0" w:space="0" w:color="auto"/>
        <w:left w:val="none" w:sz="0" w:space="0" w:color="auto"/>
        <w:bottom w:val="none" w:sz="0" w:space="0" w:color="auto"/>
        <w:right w:val="none" w:sz="0" w:space="0" w:color="auto"/>
      </w:divBdr>
    </w:div>
    <w:div w:id="436679720">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786921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44E9C7-1A78-4668-897E-F54FC3B40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4332</Words>
  <Characters>25173</Characters>
  <Application>Microsoft Office Word</Application>
  <DocSecurity>0</DocSecurity>
  <Lines>503</Lines>
  <Paragraphs>207</Paragraphs>
  <ScaleCrop>false</ScaleCrop>
  <Company/>
  <LinksUpToDate>false</LinksUpToDate>
  <CharactersWithSpaces>29298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2025-12-11T14:34:00Z</dcterms:created>
  <dcterms:modified xsi:type="dcterms:W3CDTF">2025-12-24T12:21:00Z</dcterms:modified>
</cp:coreProperties>
</file>